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43502" w14:paraId="5EEE229D" w14:textId="77777777" w:rsidTr="00C51D44">
        <w:tc>
          <w:tcPr>
            <w:tcW w:w="1620" w:type="dxa"/>
            <w:tcBorders>
              <w:bottom w:val="single" w:sz="4" w:space="0" w:color="auto"/>
            </w:tcBorders>
            <w:shd w:val="clear" w:color="auto" w:fill="FFFFFF"/>
            <w:vAlign w:val="center"/>
          </w:tcPr>
          <w:p w14:paraId="5B070D99" w14:textId="77777777" w:rsidR="00243502" w:rsidRDefault="00243502" w:rsidP="00C51D44">
            <w:pPr>
              <w:pStyle w:val="Header"/>
            </w:pPr>
            <w:r>
              <w:t>NPRR Number</w:t>
            </w:r>
          </w:p>
        </w:tc>
        <w:tc>
          <w:tcPr>
            <w:tcW w:w="1260" w:type="dxa"/>
            <w:tcBorders>
              <w:bottom w:val="single" w:sz="4" w:space="0" w:color="auto"/>
            </w:tcBorders>
            <w:vAlign w:val="center"/>
          </w:tcPr>
          <w:p w14:paraId="38A18E0F" w14:textId="77777777" w:rsidR="00243502" w:rsidRDefault="00243502" w:rsidP="00C51D44">
            <w:pPr>
              <w:pStyle w:val="Header"/>
            </w:pPr>
            <w:hyperlink r:id="rId11" w:history="1">
              <w:r>
                <w:rPr>
                  <w:rStyle w:val="Hyperlink"/>
                </w:rPr>
                <w:t>1274</w:t>
              </w:r>
            </w:hyperlink>
          </w:p>
        </w:tc>
        <w:tc>
          <w:tcPr>
            <w:tcW w:w="900" w:type="dxa"/>
            <w:tcBorders>
              <w:bottom w:val="single" w:sz="4" w:space="0" w:color="auto"/>
            </w:tcBorders>
            <w:shd w:val="clear" w:color="auto" w:fill="FFFFFF"/>
            <w:vAlign w:val="center"/>
          </w:tcPr>
          <w:p w14:paraId="28D3A95F" w14:textId="77777777" w:rsidR="00243502" w:rsidRDefault="00243502" w:rsidP="00C51D44">
            <w:pPr>
              <w:pStyle w:val="Header"/>
            </w:pPr>
            <w:r>
              <w:t>NPRR Title</w:t>
            </w:r>
          </w:p>
        </w:tc>
        <w:tc>
          <w:tcPr>
            <w:tcW w:w="6660" w:type="dxa"/>
            <w:tcBorders>
              <w:bottom w:val="single" w:sz="4" w:space="0" w:color="auto"/>
            </w:tcBorders>
            <w:vAlign w:val="center"/>
          </w:tcPr>
          <w:p w14:paraId="5B1565C5" w14:textId="77777777" w:rsidR="00243502" w:rsidRDefault="00243502" w:rsidP="00C51D44">
            <w:pPr>
              <w:pStyle w:val="Header"/>
            </w:pPr>
            <w:r>
              <w:t>RPG E</w:t>
            </w:r>
            <w:r w:rsidRPr="00ED3CCE">
              <w:t xml:space="preserve">stimated </w:t>
            </w:r>
            <w:r>
              <w:t>C</w:t>
            </w:r>
            <w:r w:rsidRPr="00ED3CCE">
              <w:t xml:space="preserve">apital </w:t>
            </w:r>
            <w:r>
              <w:t>C</w:t>
            </w:r>
            <w:r w:rsidRPr="00ED3CCE">
              <w:t xml:space="preserve">ost </w:t>
            </w:r>
            <w:r>
              <w:t>T</w:t>
            </w:r>
            <w:r w:rsidRPr="00ED3CCE">
              <w:t>hresholds of Proposed Transmission Projects</w:t>
            </w:r>
            <w:r>
              <w:t xml:space="preserve"> </w:t>
            </w:r>
          </w:p>
        </w:tc>
      </w:tr>
      <w:tr w:rsidR="00243502" w:rsidRPr="00E01925" w14:paraId="34CCEEE8" w14:textId="77777777" w:rsidTr="00C51D44">
        <w:trPr>
          <w:trHeight w:val="518"/>
        </w:trPr>
        <w:tc>
          <w:tcPr>
            <w:tcW w:w="2880" w:type="dxa"/>
            <w:gridSpan w:val="2"/>
            <w:tcBorders>
              <w:bottom w:val="single" w:sz="4" w:space="0" w:color="auto"/>
            </w:tcBorders>
            <w:shd w:val="clear" w:color="auto" w:fill="FFFFFF"/>
            <w:vAlign w:val="center"/>
          </w:tcPr>
          <w:p w14:paraId="70B2B806" w14:textId="77777777" w:rsidR="00243502" w:rsidRPr="00E01925" w:rsidRDefault="00243502" w:rsidP="00C51D44">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134AB9F7" w14:textId="0C7738B0" w:rsidR="00243502" w:rsidRPr="00E01925" w:rsidRDefault="00816791" w:rsidP="00C51D44">
            <w:pPr>
              <w:pStyle w:val="NormalArial"/>
              <w:spacing w:before="120" w:after="120"/>
            </w:pPr>
            <w:r>
              <w:t>November 1</w:t>
            </w:r>
            <w:r w:rsidR="005A20D9">
              <w:t>9</w:t>
            </w:r>
            <w:r w:rsidR="00243502">
              <w:t>, 2025</w:t>
            </w:r>
          </w:p>
        </w:tc>
      </w:tr>
      <w:tr w:rsidR="00243502" w14:paraId="192187F0" w14:textId="77777777" w:rsidTr="00C51D4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F5FA45" w14:textId="77777777" w:rsidR="00243502" w:rsidRPr="001600D5" w:rsidRDefault="00243502" w:rsidP="00C51D44">
            <w:pPr>
              <w:pStyle w:val="NormalArial"/>
              <w:spacing w:before="120" w:after="120"/>
              <w:rPr>
                <w:b/>
                <w:bCs/>
              </w:rPr>
            </w:pPr>
            <w:r w:rsidRPr="001600D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8F078D" w14:textId="4EA2F399" w:rsidR="00243502" w:rsidRDefault="00243502" w:rsidP="00C51D44">
            <w:pPr>
              <w:pStyle w:val="NormalArial"/>
              <w:spacing w:before="120" w:after="120"/>
            </w:pPr>
            <w:r>
              <w:t>Recommended Approval</w:t>
            </w:r>
          </w:p>
        </w:tc>
      </w:tr>
      <w:tr w:rsidR="00243502" w14:paraId="16352EFC"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3668C241" w14:textId="77777777" w:rsidR="00243502" w:rsidRDefault="00243502" w:rsidP="00C51D44">
            <w:pPr>
              <w:pStyle w:val="Header"/>
              <w:spacing w:before="120" w:after="120"/>
            </w:pPr>
            <w:r>
              <w:t xml:space="preserve">Timeline </w:t>
            </w:r>
          </w:p>
        </w:tc>
        <w:tc>
          <w:tcPr>
            <w:tcW w:w="7560" w:type="dxa"/>
            <w:gridSpan w:val="2"/>
            <w:tcBorders>
              <w:top w:val="single" w:sz="4" w:space="0" w:color="auto"/>
            </w:tcBorders>
            <w:vAlign w:val="center"/>
          </w:tcPr>
          <w:p w14:paraId="6BF0F6B3" w14:textId="77777777" w:rsidR="00243502" w:rsidRPr="00FB509B" w:rsidRDefault="00243502" w:rsidP="00C51D44">
            <w:pPr>
              <w:pStyle w:val="NormalArial"/>
              <w:spacing w:before="120" w:after="120"/>
            </w:pPr>
            <w:r w:rsidRPr="00FB509B">
              <w:t>Normal</w:t>
            </w:r>
          </w:p>
        </w:tc>
      </w:tr>
      <w:tr w:rsidR="00816791" w14:paraId="71ADAAEB"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678AF598" w14:textId="217BDCDA" w:rsidR="00816791" w:rsidRDefault="00816791" w:rsidP="00816791">
            <w:pPr>
              <w:pStyle w:val="Header"/>
              <w:spacing w:before="120" w:after="120"/>
            </w:pPr>
            <w:r>
              <w:rPr>
                <w:rFonts w:cs="Arial"/>
              </w:rPr>
              <w:t>Estimated Impacts</w:t>
            </w:r>
          </w:p>
        </w:tc>
        <w:tc>
          <w:tcPr>
            <w:tcW w:w="7560" w:type="dxa"/>
            <w:gridSpan w:val="2"/>
            <w:tcBorders>
              <w:top w:val="single" w:sz="4" w:space="0" w:color="auto"/>
            </w:tcBorders>
            <w:vAlign w:val="center"/>
          </w:tcPr>
          <w:p w14:paraId="27D4584F" w14:textId="77777777" w:rsidR="00816791" w:rsidRDefault="00816791" w:rsidP="00816791">
            <w:pPr>
              <w:pStyle w:val="NormalArial"/>
              <w:spacing w:before="120" w:after="120"/>
            </w:pPr>
            <w:r>
              <w:t>Cost/Budgetary:  None</w:t>
            </w:r>
          </w:p>
          <w:p w14:paraId="58FCB4B7" w14:textId="3CD49C4A" w:rsidR="00816791" w:rsidRPr="00FB509B" w:rsidRDefault="00816791" w:rsidP="00816791">
            <w:pPr>
              <w:pStyle w:val="NormalArial"/>
              <w:spacing w:before="120" w:after="120"/>
            </w:pPr>
            <w:r>
              <w:t>Project Duration:  No project required</w:t>
            </w:r>
          </w:p>
        </w:tc>
      </w:tr>
      <w:tr w:rsidR="00816791" w14:paraId="36A34D90"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11583A10" w14:textId="77777777" w:rsidR="00816791" w:rsidRDefault="00816791" w:rsidP="00816791">
            <w:pPr>
              <w:pStyle w:val="Header"/>
              <w:spacing w:before="120" w:after="120"/>
            </w:pPr>
            <w:r>
              <w:t>Proposed Effective Date</w:t>
            </w:r>
          </w:p>
        </w:tc>
        <w:tc>
          <w:tcPr>
            <w:tcW w:w="7560" w:type="dxa"/>
            <w:gridSpan w:val="2"/>
            <w:tcBorders>
              <w:top w:val="single" w:sz="4" w:space="0" w:color="auto"/>
            </w:tcBorders>
            <w:vAlign w:val="center"/>
          </w:tcPr>
          <w:p w14:paraId="00B83A5A" w14:textId="01DED471" w:rsidR="00816791" w:rsidRPr="00FB509B" w:rsidRDefault="00816791" w:rsidP="00816791">
            <w:pPr>
              <w:pStyle w:val="NormalArial"/>
              <w:spacing w:before="120" w:after="120"/>
            </w:pPr>
            <w:r>
              <w:t>The first of the month following Public Utility Commission of Texas (PUCT) approval</w:t>
            </w:r>
          </w:p>
        </w:tc>
      </w:tr>
      <w:tr w:rsidR="00816791" w14:paraId="045B517F"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31E35000" w14:textId="77777777" w:rsidR="00816791" w:rsidRDefault="00816791" w:rsidP="00816791">
            <w:pPr>
              <w:pStyle w:val="Header"/>
              <w:spacing w:before="120" w:after="120"/>
            </w:pPr>
            <w:r>
              <w:t>Priority and Rank Assigned</w:t>
            </w:r>
          </w:p>
        </w:tc>
        <w:tc>
          <w:tcPr>
            <w:tcW w:w="7560" w:type="dxa"/>
            <w:gridSpan w:val="2"/>
            <w:tcBorders>
              <w:top w:val="single" w:sz="4" w:space="0" w:color="auto"/>
            </w:tcBorders>
            <w:vAlign w:val="center"/>
          </w:tcPr>
          <w:p w14:paraId="7880E843" w14:textId="086823D9" w:rsidR="00816791" w:rsidRPr="00FB509B" w:rsidRDefault="00816791" w:rsidP="00816791">
            <w:pPr>
              <w:pStyle w:val="NormalArial"/>
              <w:spacing w:before="120" w:after="120"/>
            </w:pPr>
            <w:r>
              <w:t>Not applicable</w:t>
            </w:r>
          </w:p>
        </w:tc>
      </w:tr>
      <w:tr w:rsidR="00243502" w14:paraId="111D775F"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3E52320E" w14:textId="77777777" w:rsidR="00243502" w:rsidRDefault="00243502"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2571069" w14:textId="77777777" w:rsidR="00243502" w:rsidRPr="00FB509B" w:rsidRDefault="00243502" w:rsidP="00C51D44">
            <w:pPr>
              <w:pStyle w:val="NormalArial"/>
              <w:spacing w:before="120" w:after="120"/>
            </w:pPr>
            <w:r>
              <w:t>3.11.4.3, Categorizations of Proposed Transmission Projects</w:t>
            </w:r>
          </w:p>
        </w:tc>
      </w:tr>
      <w:tr w:rsidR="00243502" w14:paraId="6D903274" w14:textId="77777777" w:rsidTr="00C51D44">
        <w:trPr>
          <w:trHeight w:val="518"/>
        </w:trPr>
        <w:tc>
          <w:tcPr>
            <w:tcW w:w="2880" w:type="dxa"/>
            <w:gridSpan w:val="2"/>
            <w:tcBorders>
              <w:bottom w:val="single" w:sz="4" w:space="0" w:color="auto"/>
            </w:tcBorders>
            <w:shd w:val="clear" w:color="auto" w:fill="FFFFFF"/>
            <w:vAlign w:val="center"/>
          </w:tcPr>
          <w:p w14:paraId="3279284B" w14:textId="77777777" w:rsidR="00243502" w:rsidRDefault="00243502" w:rsidP="00C51D4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D0B823C" w14:textId="77777777" w:rsidR="00243502" w:rsidRPr="00FB509B" w:rsidRDefault="00243502" w:rsidP="00C51D44">
            <w:pPr>
              <w:pStyle w:val="NormalArial"/>
              <w:spacing w:before="120" w:after="120"/>
            </w:pPr>
            <w:r>
              <w:t>None</w:t>
            </w:r>
          </w:p>
        </w:tc>
      </w:tr>
      <w:tr w:rsidR="00243502" w14:paraId="47F86E5B" w14:textId="77777777" w:rsidTr="00C51D44">
        <w:trPr>
          <w:trHeight w:val="518"/>
        </w:trPr>
        <w:tc>
          <w:tcPr>
            <w:tcW w:w="2880" w:type="dxa"/>
            <w:gridSpan w:val="2"/>
            <w:tcBorders>
              <w:bottom w:val="single" w:sz="4" w:space="0" w:color="auto"/>
            </w:tcBorders>
            <w:shd w:val="clear" w:color="auto" w:fill="FFFFFF"/>
            <w:vAlign w:val="center"/>
          </w:tcPr>
          <w:p w14:paraId="4FEC7351" w14:textId="77777777" w:rsidR="00243502" w:rsidRDefault="00243502" w:rsidP="00C51D44">
            <w:pPr>
              <w:pStyle w:val="Header"/>
              <w:spacing w:before="120" w:after="120"/>
            </w:pPr>
            <w:r>
              <w:t>Revision Description</w:t>
            </w:r>
          </w:p>
        </w:tc>
        <w:tc>
          <w:tcPr>
            <w:tcW w:w="7560" w:type="dxa"/>
            <w:gridSpan w:val="2"/>
            <w:tcBorders>
              <w:bottom w:val="single" w:sz="4" w:space="0" w:color="auto"/>
            </w:tcBorders>
            <w:vAlign w:val="center"/>
          </w:tcPr>
          <w:p w14:paraId="3D10C8E9" w14:textId="7F71398B" w:rsidR="00243502" w:rsidRPr="00FB509B" w:rsidRDefault="00243502" w:rsidP="00C51D44">
            <w:pPr>
              <w:pStyle w:val="NormalArial"/>
              <w:spacing w:before="120" w:after="120"/>
            </w:pPr>
            <w:r w:rsidRPr="001875B3">
              <w:t>This Nodal Protocol Revision Request (NPRR) updat</w:t>
            </w:r>
            <w:r>
              <w:t>es</w:t>
            </w:r>
            <w:r w:rsidRPr="001875B3">
              <w:t xml:space="preserve"> the </w:t>
            </w:r>
            <w:r>
              <w:t>estimated capital cost for the t</w:t>
            </w:r>
            <w:r w:rsidRPr="001875B3">
              <w:t>ier classification rules</w:t>
            </w:r>
            <w:r>
              <w:t xml:space="preserve"> used for the Regional Planning Group (RPG) process.</w:t>
            </w:r>
          </w:p>
        </w:tc>
      </w:tr>
      <w:tr w:rsidR="00243502" w14:paraId="12252EDA" w14:textId="77777777" w:rsidTr="00C51D44">
        <w:trPr>
          <w:trHeight w:val="518"/>
        </w:trPr>
        <w:tc>
          <w:tcPr>
            <w:tcW w:w="2880" w:type="dxa"/>
            <w:gridSpan w:val="2"/>
            <w:shd w:val="clear" w:color="auto" w:fill="FFFFFF"/>
            <w:vAlign w:val="center"/>
          </w:tcPr>
          <w:p w14:paraId="20AE7F7D" w14:textId="77777777" w:rsidR="00243502" w:rsidRPr="006679F8" w:rsidRDefault="00243502" w:rsidP="00C51D44">
            <w:pPr>
              <w:pStyle w:val="Header"/>
            </w:pPr>
            <w:r>
              <w:t>Reason for Revision</w:t>
            </w:r>
          </w:p>
        </w:tc>
        <w:tc>
          <w:tcPr>
            <w:tcW w:w="7560" w:type="dxa"/>
            <w:gridSpan w:val="2"/>
            <w:vAlign w:val="center"/>
          </w:tcPr>
          <w:p w14:paraId="615D9D80" w14:textId="1A6D9383" w:rsidR="00243502" w:rsidRDefault="00243502" w:rsidP="00C51D44">
            <w:pPr>
              <w:pStyle w:val="NormalArial"/>
              <w:tabs>
                <w:tab w:val="left" w:pos="432"/>
              </w:tabs>
              <w:spacing w:before="120"/>
              <w:ind w:left="432" w:hanging="432"/>
              <w:rPr>
                <w:rFonts w:cs="Arial"/>
                <w:color w:val="000000"/>
              </w:rPr>
            </w:pPr>
            <w:r w:rsidRPr="006629C8">
              <w:object w:dxaOrig="1440" w:dyaOrig="1440" w14:anchorId="275D9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F700F17" w14:textId="2D1DF536" w:rsidR="00243502" w:rsidRPr="00BD53C5" w:rsidRDefault="00243502" w:rsidP="00C51D44">
            <w:pPr>
              <w:pStyle w:val="NormalArial"/>
              <w:tabs>
                <w:tab w:val="left" w:pos="432"/>
              </w:tabs>
              <w:spacing w:before="120"/>
              <w:ind w:left="432" w:hanging="432"/>
              <w:rPr>
                <w:rFonts w:cs="Arial"/>
                <w:color w:val="000000"/>
              </w:rPr>
            </w:pPr>
            <w:r w:rsidRPr="00CD242D">
              <w:object w:dxaOrig="1440" w:dyaOrig="1440" w14:anchorId="4B79719F">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FFCC28" w14:textId="588EBB61" w:rsidR="00243502" w:rsidRPr="00BD53C5" w:rsidRDefault="00243502" w:rsidP="00C51D44">
            <w:pPr>
              <w:pStyle w:val="NormalArial"/>
              <w:spacing w:before="120"/>
              <w:ind w:left="432" w:hanging="432"/>
              <w:rPr>
                <w:rFonts w:cs="Arial"/>
                <w:color w:val="000000"/>
              </w:rPr>
            </w:pPr>
            <w:r w:rsidRPr="006629C8">
              <w:object w:dxaOrig="1440" w:dyaOrig="1440" w14:anchorId="0D08AF11">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847FC77" w14:textId="380AE8D5" w:rsidR="00243502" w:rsidRDefault="00243502" w:rsidP="00C51D44">
            <w:pPr>
              <w:pStyle w:val="NormalArial"/>
              <w:spacing w:before="120"/>
              <w:rPr>
                <w:iCs/>
                <w:kern w:val="24"/>
              </w:rPr>
            </w:pPr>
            <w:r w:rsidRPr="006629C8">
              <w:object w:dxaOrig="1440" w:dyaOrig="1440" w14:anchorId="2130CB89">
                <v:shape id="_x0000_i1053" type="#_x0000_t75" style="width:15.6pt;height:15pt" o:ole="">
                  <v:imagedata r:id="rId19" o:title=""/>
                </v:shape>
                <w:control r:id="rId20" w:name="TextBox13" w:shapeid="_x0000_i1053"/>
              </w:object>
            </w:r>
            <w:r w:rsidRPr="006629C8">
              <w:t xml:space="preserve">  </w:t>
            </w:r>
            <w:r w:rsidRPr="00344591">
              <w:rPr>
                <w:iCs/>
                <w:kern w:val="24"/>
              </w:rPr>
              <w:t>General system and/or process improvement(s)</w:t>
            </w:r>
          </w:p>
          <w:p w14:paraId="3CAD2438" w14:textId="252CC68E" w:rsidR="00243502" w:rsidRDefault="00243502" w:rsidP="00C51D44">
            <w:pPr>
              <w:pStyle w:val="NormalArial"/>
              <w:spacing w:before="120"/>
              <w:rPr>
                <w:iCs/>
                <w:kern w:val="24"/>
              </w:rPr>
            </w:pPr>
            <w:r w:rsidRPr="006629C8">
              <w:object w:dxaOrig="1440" w:dyaOrig="1440" w14:anchorId="67FD0EA0">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59533AA7" w14:textId="25D00D7B" w:rsidR="00243502" w:rsidRPr="00CD242D" w:rsidRDefault="00243502" w:rsidP="00C51D44">
            <w:pPr>
              <w:pStyle w:val="NormalArial"/>
              <w:spacing w:before="120"/>
              <w:rPr>
                <w:rFonts w:cs="Arial"/>
                <w:color w:val="000000"/>
              </w:rPr>
            </w:pPr>
            <w:r w:rsidRPr="006629C8">
              <w:object w:dxaOrig="1440" w:dyaOrig="1440" w14:anchorId="7226F161">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68FE0F5A" w14:textId="77777777" w:rsidR="00243502" w:rsidRDefault="00243502" w:rsidP="00C51D44">
            <w:pPr>
              <w:pStyle w:val="NormalArial"/>
              <w:rPr>
                <w:i/>
                <w:sz w:val="20"/>
                <w:szCs w:val="20"/>
              </w:rPr>
            </w:pPr>
          </w:p>
          <w:p w14:paraId="759FE51B" w14:textId="77777777" w:rsidR="00243502" w:rsidRPr="00176375" w:rsidRDefault="00243502" w:rsidP="00C51D4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243502" w14:paraId="576FEE34" w14:textId="77777777" w:rsidTr="00C51D44">
        <w:trPr>
          <w:trHeight w:val="518"/>
        </w:trPr>
        <w:tc>
          <w:tcPr>
            <w:tcW w:w="2880" w:type="dxa"/>
            <w:gridSpan w:val="2"/>
            <w:shd w:val="clear" w:color="auto" w:fill="FFFFFF"/>
            <w:vAlign w:val="center"/>
          </w:tcPr>
          <w:p w14:paraId="3783265B" w14:textId="77777777" w:rsidR="00243502" w:rsidRDefault="00243502" w:rsidP="00C51D44">
            <w:pPr>
              <w:pStyle w:val="Header"/>
              <w:spacing w:before="120" w:after="120"/>
            </w:pPr>
            <w:r>
              <w:lastRenderedPageBreak/>
              <w:t>Justification of Reason for Revision and Market Impacts</w:t>
            </w:r>
          </w:p>
        </w:tc>
        <w:tc>
          <w:tcPr>
            <w:tcW w:w="7560" w:type="dxa"/>
            <w:gridSpan w:val="2"/>
            <w:vAlign w:val="center"/>
          </w:tcPr>
          <w:p w14:paraId="53203B8B" w14:textId="77777777" w:rsidR="00243502" w:rsidRDefault="00243502" w:rsidP="00243502">
            <w:pPr>
              <w:pStyle w:val="NormalArial"/>
              <w:spacing w:before="120" w:after="120"/>
            </w:pPr>
            <w:r>
              <w:t xml:space="preserve">The estimated capital cost thresholds used by ERCOT to categorize transmission projects were last changed in June of 2018 and have since become outdated with the rise of transmission project costs over the years.  ERCOT has observed a correlation between an increase in overall project costs and the number of transmission projects the ERCOT planning department must review. </w:t>
            </w:r>
          </w:p>
          <w:p w14:paraId="16992B46" w14:textId="40AF15FB" w:rsidR="00243502" w:rsidRDefault="00243502" w:rsidP="00243502">
            <w:pPr>
              <w:pStyle w:val="NormalArial"/>
              <w:spacing w:before="120" w:after="120"/>
            </w:pPr>
            <w:r>
              <w:t xml:space="preserve">ERCOT believes adjusting the thresholds to account for inflation will help ensure ERCOT is reviewing the most appropriate and impactful transmission projects.  </w:t>
            </w:r>
          </w:p>
          <w:p w14:paraId="7800F2CF" w14:textId="42ED4D2F" w:rsidR="00243502" w:rsidRPr="00492239" w:rsidRDefault="00243502" w:rsidP="00243502">
            <w:pPr>
              <w:pStyle w:val="NormalArial"/>
              <w:spacing w:before="120" w:after="120"/>
            </w:pPr>
            <w:r>
              <w:t xml:space="preserve">To account for inflation, after considering evaluation costs by Oncor and the concurrence of other ERCOT utilities, this NPRR proposes to double the review thresholds in the RPG process.  </w:t>
            </w:r>
          </w:p>
        </w:tc>
      </w:tr>
      <w:tr w:rsidR="00243502" w14:paraId="5DCBC768" w14:textId="77777777" w:rsidTr="00C51D44">
        <w:trPr>
          <w:trHeight w:val="518"/>
        </w:trPr>
        <w:tc>
          <w:tcPr>
            <w:tcW w:w="2880" w:type="dxa"/>
            <w:gridSpan w:val="2"/>
            <w:shd w:val="clear" w:color="auto" w:fill="FFFFFF"/>
            <w:vAlign w:val="center"/>
          </w:tcPr>
          <w:p w14:paraId="7C12163B" w14:textId="77777777" w:rsidR="00243502" w:rsidRDefault="00243502" w:rsidP="00C51D44">
            <w:pPr>
              <w:pStyle w:val="Header"/>
              <w:spacing w:before="120" w:after="120"/>
            </w:pPr>
            <w:r w:rsidRPr="00F53C88">
              <w:rPr>
                <w:rFonts w:cs="Arial"/>
              </w:rPr>
              <w:t>PRS Decision</w:t>
            </w:r>
          </w:p>
        </w:tc>
        <w:tc>
          <w:tcPr>
            <w:tcW w:w="7560" w:type="dxa"/>
            <w:gridSpan w:val="2"/>
            <w:vAlign w:val="center"/>
          </w:tcPr>
          <w:p w14:paraId="4C276EFC" w14:textId="77777777" w:rsidR="00243502" w:rsidRDefault="00243502" w:rsidP="00C51D44">
            <w:pPr>
              <w:pStyle w:val="NormalArial"/>
              <w:spacing w:before="120" w:after="120"/>
            </w:pPr>
            <w:r>
              <w:t>On 3/12/25, PRS voted unanimously to table</w:t>
            </w:r>
            <w:r w:rsidRPr="00F3659F">
              <w:t xml:space="preserve"> NPRR127</w:t>
            </w:r>
            <w:r>
              <w:t>4 and refer the issue to ROS.</w:t>
            </w:r>
            <w:r w:rsidRPr="00F3659F">
              <w:t xml:space="preserve"> </w:t>
            </w:r>
            <w:r>
              <w:t xml:space="preserve"> All Market Segments participated in the vote.</w:t>
            </w:r>
          </w:p>
          <w:p w14:paraId="40B046E0" w14:textId="77777777" w:rsidR="00243502" w:rsidRDefault="00243502" w:rsidP="00C51D44">
            <w:pPr>
              <w:pStyle w:val="NormalArial"/>
              <w:spacing w:before="120" w:after="120"/>
            </w:pPr>
            <w:r>
              <w:t xml:space="preserve">On 10/8/25, PRS voted unanimously to </w:t>
            </w:r>
            <w:r w:rsidRPr="00243502">
              <w:t>recommend approval of NPRR1274 as amended by the 8/20/25 Oncor comments</w:t>
            </w:r>
            <w:r>
              <w:t>.  All Market Segments participated in the vote.</w:t>
            </w:r>
          </w:p>
          <w:p w14:paraId="5CEBD15D" w14:textId="551B7437" w:rsidR="00816791" w:rsidRDefault="00816791" w:rsidP="00C51D44">
            <w:pPr>
              <w:pStyle w:val="NormalArial"/>
              <w:spacing w:before="120" w:after="120"/>
            </w:pPr>
            <w:r>
              <w:t xml:space="preserve">On 11/12/25, PRS voted unanimously to </w:t>
            </w:r>
            <w:r w:rsidRPr="00816791">
              <w:t>endorse and forward to TAC the 10/8/25 PRS Report and 2/2</w:t>
            </w:r>
            <w:r w:rsidR="000C7E8F">
              <w:t>5</w:t>
            </w:r>
            <w:r w:rsidRPr="00816791">
              <w:t>/25 Impact Analysis for NPRR1274</w:t>
            </w:r>
            <w:r>
              <w:t>.  All Market Segments participated in the vote.</w:t>
            </w:r>
          </w:p>
        </w:tc>
      </w:tr>
      <w:tr w:rsidR="00243502" w14:paraId="3A7AFA38" w14:textId="77777777" w:rsidTr="00C51D44">
        <w:trPr>
          <w:trHeight w:val="518"/>
        </w:trPr>
        <w:tc>
          <w:tcPr>
            <w:tcW w:w="2880" w:type="dxa"/>
            <w:gridSpan w:val="2"/>
            <w:tcBorders>
              <w:bottom w:val="single" w:sz="4" w:space="0" w:color="auto"/>
            </w:tcBorders>
            <w:shd w:val="clear" w:color="auto" w:fill="FFFFFF"/>
            <w:vAlign w:val="center"/>
          </w:tcPr>
          <w:p w14:paraId="6DADCCD3" w14:textId="77777777" w:rsidR="00243502" w:rsidRDefault="00243502" w:rsidP="00C51D44">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37194A50" w14:textId="77777777" w:rsidR="00243502" w:rsidRDefault="00243502" w:rsidP="00C51D44">
            <w:pPr>
              <w:pStyle w:val="NormalArial"/>
              <w:spacing w:before="120" w:after="120"/>
            </w:pPr>
            <w:r>
              <w:t>On 3/12/25, participants requested the NPRR be referred to ROS for further discussion.</w:t>
            </w:r>
          </w:p>
          <w:p w14:paraId="2321A214" w14:textId="77777777" w:rsidR="00243502" w:rsidRDefault="00243502" w:rsidP="00C51D44">
            <w:pPr>
              <w:pStyle w:val="NormalArial"/>
              <w:spacing w:before="120" w:after="120"/>
            </w:pPr>
            <w:r>
              <w:t>On 10/8/25, participants reviewed the 8/20/25 Oncor comments.</w:t>
            </w:r>
          </w:p>
          <w:p w14:paraId="3F97B802" w14:textId="49FDC505" w:rsidR="00816791" w:rsidRDefault="00816791" w:rsidP="00C51D44">
            <w:pPr>
              <w:pStyle w:val="NormalArial"/>
              <w:spacing w:before="120" w:after="120"/>
            </w:pPr>
            <w:r>
              <w:t>On 11/12/25, participants reviewed the 2/2</w:t>
            </w:r>
            <w:r w:rsidR="000C7E8F">
              <w:t>5</w:t>
            </w:r>
            <w:r>
              <w:t>/25 Impact Analysis.</w:t>
            </w:r>
          </w:p>
        </w:tc>
      </w:tr>
      <w:tr w:rsidR="00221F69" w14:paraId="0D3754B0" w14:textId="77777777" w:rsidTr="00C51D44">
        <w:trPr>
          <w:trHeight w:val="518"/>
        </w:trPr>
        <w:tc>
          <w:tcPr>
            <w:tcW w:w="2880" w:type="dxa"/>
            <w:gridSpan w:val="2"/>
            <w:tcBorders>
              <w:bottom w:val="single" w:sz="4" w:space="0" w:color="auto"/>
            </w:tcBorders>
            <w:shd w:val="clear" w:color="auto" w:fill="FFFFFF"/>
            <w:vAlign w:val="center"/>
          </w:tcPr>
          <w:p w14:paraId="02E9C006" w14:textId="249F47C5" w:rsidR="00221F69" w:rsidRPr="0050406B" w:rsidRDefault="00221F69" w:rsidP="00221F69">
            <w:pPr>
              <w:pStyle w:val="Header"/>
              <w:spacing w:before="120" w:after="120"/>
              <w:rPr>
                <w:rFonts w:cs="Arial"/>
              </w:rPr>
            </w:pPr>
            <w:r w:rsidRPr="0050406B">
              <w:t>TAC Decision</w:t>
            </w:r>
          </w:p>
        </w:tc>
        <w:tc>
          <w:tcPr>
            <w:tcW w:w="7560" w:type="dxa"/>
            <w:gridSpan w:val="2"/>
            <w:tcBorders>
              <w:bottom w:val="single" w:sz="4" w:space="0" w:color="auto"/>
            </w:tcBorders>
            <w:vAlign w:val="center"/>
          </w:tcPr>
          <w:p w14:paraId="5C78468C" w14:textId="2F72433F" w:rsidR="00221F69" w:rsidRDefault="00221F69" w:rsidP="00221F69">
            <w:pPr>
              <w:pStyle w:val="NormalArial"/>
              <w:spacing w:before="120" w:after="120"/>
            </w:pPr>
            <w:r>
              <w:t>On 11/19/25, TAC voted</w:t>
            </w:r>
            <w:r w:rsidR="0050406B">
              <w:t xml:space="preserve"> unanimously t</w:t>
            </w:r>
            <w:r w:rsidR="0050406B" w:rsidRPr="0050406B">
              <w:t>o recommend approval of NPRR1274 as recommended by PRS in the 11/12/25 PRS Report</w:t>
            </w:r>
            <w:r w:rsidR="0050406B">
              <w:t>.  All Market Segments participated in the vote.</w:t>
            </w:r>
          </w:p>
        </w:tc>
      </w:tr>
      <w:tr w:rsidR="00221F69" w14:paraId="49EB28B2" w14:textId="77777777" w:rsidTr="00C51D44">
        <w:trPr>
          <w:trHeight w:val="518"/>
        </w:trPr>
        <w:tc>
          <w:tcPr>
            <w:tcW w:w="2880" w:type="dxa"/>
            <w:gridSpan w:val="2"/>
            <w:tcBorders>
              <w:bottom w:val="single" w:sz="4" w:space="0" w:color="auto"/>
            </w:tcBorders>
            <w:shd w:val="clear" w:color="auto" w:fill="FFFFFF"/>
            <w:vAlign w:val="center"/>
          </w:tcPr>
          <w:p w14:paraId="77E28E31" w14:textId="0D9122C4" w:rsidR="00221F69" w:rsidRPr="0050406B" w:rsidRDefault="00221F69" w:rsidP="00221F69">
            <w:pPr>
              <w:pStyle w:val="Header"/>
              <w:spacing w:before="120" w:after="120"/>
              <w:rPr>
                <w:rFonts w:cs="Arial"/>
              </w:rPr>
            </w:pPr>
            <w:r w:rsidRPr="0050406B">
              <w:t>Summary of TAC Discussion</w:t>
            </w:r>
          </w:p>
        </w:tc>
        <w:tc>
          <w:tcPr>
            <w:tcW w:w="7560" w:type="dxa"/>
            <w:gridSpan w:val="2"/>
            <w:tcBorders>
              <w:bottom w:val="single" w:sz="4" w:space="0" w:color="auto"/>
            </w:tcBorders>
            <w:vAlign w:val="center"/>
          </w:tcPr>
          <w:p w14:paraId="4975DEA4" w14:textId="54113864" w:rsidR="0050406B" w:rsidRPr="00D66FF4" w:rsidRDefault="00221F69" w:rsidP="0050406B">
            <w:pPr>
              <w:spacing w:before="120" w:after="120"/>
              <w:rPr>
                <w:rFonts w:ascii="Arial" w:hAnsi="Arial" w:cs="Arial"/>
              </w:rPr>
            </w:pPr>
            <w:r w:rsidRPr="00D66FF4">
              <w:rPr>
                <w:rFonts w:ascii="Arial" w:hAnsi="Arial" w:cs="Arial"/>
              </w:rPr>
              <w:t xml:space="preserve">On 11/19/25, </w:t>
            </w:r>
            <w:r w:rsidR="00D66FF4" w:rsidRPr="00D66FF4">
              <w:rPr>
                <w:rFonts w:ascii="Arial" w:hAnsi="Arial" w:cs="Arial"/>
              </w:rPr>
              <w:t xml:space="preserve">participants reviewed the items below and </w:t>
            </w:r>
            <w:r w:rsidR="0050406B" w:rsidRPr="00D66FF4">
              <w:rPr>
                <w:rFonts w:ascii="Arial" w:hAnsi="Arial" w:cs="Arial"/>
              </w:rPr>
              <w:t>ERCOT Staff noted that comments would be filed to NPRR1280, Establish Process for Permanent Bypass of Series Capacitor</w:t>
            </w:r>
            <w:r w:rsidR="00586AAB">
              <w:rPr>
                <w:rFonts w:ascii="Arial" w:hAnsi="Arial" w:cs="Arial"/>
              </w:rPr>
              <w:t>,</w:t>
            </w:r>
            <w:r w:rsidR="0050406B" w:rsidRPr="00D66FF4">
              <w:rPr>
                <w:rFonts w:ascii="Arial" w:hAnsi="Arial" w:cs="Arial"/>
              </w:rPr>
              <w:t xml:space="preserve"> to align capital cost tier classifications as proposed in NPRR1274, as both items will be at the December 2025 ERCOT Board meeting.</w:t>
            </w:r>
          </w:p>
        </w:tc>
      </w:tr>
      <w:tr w:rsidR="00221F69" w14:paraId="1D6BBC7F" w14:textId="77777777" w:rsidTr="00C51D44">
        <w:trPr>
          <w:trHeight w:val="518"/>
        </w:trPr>
        <w:tc>
          <w:tcPr>
            <w:tcW w:w="2880" w:type="dxa"/>
            <w:gridSpan w:val="2"/>
            <w:tcBorders>
              <w:bottom w:val="single" w:sz="4" w:space="0" w:color="auto"/>
            </w:tcBorders>
            <w:shd w:val="clear" w:color="auto" w:fill="FFFFFF"/>
            <w:vAlign w:val="center"/>
          </w:tcPr>
          <w:p w14:paraId="1CCA2E47" w14:textId="13EF76A6" w:rsidR="00221F69" w:rsidRPr="00F53C88" w:rsidRDefault="00221F69" w:rsidP="00221F69">
            <w:pPr>
              <w:pStyle w:val="Header"/>
              <w:spacing w:before="120" w:after="120"/>
              <w:rPr>
                <w:rFonts w:cs="Arial"/>
              </w:rPr>
            </w:pPr>
            <w:r w:rsidRPr="00691523">
              <w:t>TAC Review/Justification of Recommendation</w:t>
            </w:r>
          </w:p>
        </w:tc>
        <w:tc>
          <w:tcPr>
            <w:tcW w:w="7560" w:type="dxa"/>
            <w:gridSpan w:val="2"/>
            <w:tcBorders>
              <w:bottom w:val="single" w:sz="4" w:space="0" w:color="auto"/>
            </w:tcBorders>
            <w:vAlign w:val="center"/>
          </w:tcPr>
          <w:p w14:paraId="2D9B6160" w14:textId="366C3D6D" w:rsidR="00221F69" w:rsidRPr="00691523" w:rsidRDefault="00221F69" w:rsidP="00221F69">
            <w:pPr>
              <w:spacing w:before="120" w:after="120"/>
              <w:rPr>
                <w:rFonts w:ascii="Arial" w:hAnsi="Arial"/>
              </w:rPr>
            </w:pPr>
            <w:r w:rsidRPr="00490B10">
              <w:rPr>
                <w:rFonts w:ascii="Arial" w:hAnsi="Arial"/>
                <w:sz w:val="22"/>
                <w:szCs w:val="22"/>
              </w:rPr>
              <w:object w:dxaOrig="1440" w:dyaOrig="1440" w14:anchorId="3FDA5DC8">
                <v:shape id="_x0000_i1059" type="#_x0000_t75" style="width:15.6pt;height:15pt" o:ole="">
                  <v:imagedata r:id="rId23" o:title=""/>
                </v:shape>
                <w:control r:id="rId24" w:name="TextBox1114" w:shapeid="_x0000_i1059"/>
              </w:object>
            </w:r>
            <w:r w:rsidRPr="00691523">
              <w:rPr>
                <w:rFonts w:ascii="Arial" w:hAnsi="Arial"/>
              </w:rPr>
              <w:t xml:space="preserve">  Revision Request ties to Reason for Revision as explained in Justification </w:t>
            </w:r>
          </w:p>
          <w:p w14:paraId="3CF362B6" w14:textId="0F615E70" w:rsidR="00221F69" w:rsidRPr="00691523" w:rsidRDefault="00221F69" w:rsidP="00221F69">
            <w:pPr>
              <w:spacing w:after="120"/>
              <w:rPr>
                <w:rFonts w:ascii="Arial" w:hAnsi="Arial"/>
              </w:rPr>
            </w:pPr>
            <w:r w:rsidRPr="00490B10">
              <w:rPr>
                <w:rFonts w:ascii="Arial" w:hAnsi="Arial"/>
                <w:sz w:val="22"/>
                <w:szCs w:val="22"/>
              </w:rPr>
              <w:lastRenderedPageBreak/>
              <w:object w:dxaOrig="1440" w:dyaOrig="1440" w14:anchorId="374C85C4">
                <v:shape id="_x0000_i1061" type="#_x0000_t75" style="width:15.6pt;height:15pt" o:ole="">
                  <v:imagedata r:id="rId25" o:title=""/>
                </v:shape>
                <w:control r:id="rId26" w:name="TextBox16" w:shapeid="_x0000_i1061"/>
              </w:object>
            </w:r>
            <w:r w:rsidRPr="00691523">
              <w:rPr>
                <w:rFonts w:ascii="Arial" w:hAnsi="Arial"/>
              </w:rPr>
              <w:t xml:space="preserve">  Impact Analysis reviewed and impacts are justified as explained in Justification</w:t>
            </w:r>
          </w:p>
          <w:p w14:paraId="601EBADB" w14:textId="531E79D8" w:rsidR="00221F69" w:rsidRPr="00691523" w:rsidRDefault="00221F69" w:rsidP="00221F69">
            <w:pPr>
              <w:spacing w:after="120"/>
              <w:rPr>
                <w:rFonts w:ascii="Arial" w:hAnsi="Arial"/>
              </w:rPr>
            </w:pPr>
            <w:r w:rsidRPr="00490B10">
              <w:rPr>
                <w:rFonts w:ascii="Arial" w:hAnsi="Arial"/>
                <w:sz w:val="22"/>
                <w:szCs w:val="22"/>
              </w:rPr>
              <w:object w:dxaOrig="1440" w:dyaOrig="1440" w14:anchorId="0DB48E51">
                <v:shape id="_x0000_i1063" type="#_x0000_t75" style="width:15.6pt;height:15pt" o:ole="">
                  <v:imagedata r:id="rId27" o:title=""/>
                </v:shape>
                <w:control r:id="rId28" w:name="TextBox121" w:shapeid="_x0000_i1063"/>
              </w:object>
            </w:r>
            <w:r w:rsidRPr="00691523">
              <w:rPr>
                <w:rFonts w:ascii="Arial" w:hAnsi="Arial"/>
              </w:rPr>
              <w:t xml:space="preserve">  Opinions were reviewed and discussed</w:t>
            </w:r>
          </w:p>
          <w:p w14:paraId="15F33C20" w14:textId="0F267B25" w:rsidR="00221F69" w:rsidRPr="00691523" w:rsidRDefault="00221F69" w:rsidP="00221F69">
            <w:pPr>
              <w:spacing w:after="120"/>
              <w:rPr>
                <w:rFonts w:ascii="Arial" w:hAnsi="Arial"/>
              </w:rPr>
            </w:pPr>
            <w:r w:rsidRPr="00490B10">
              <w:rPr>
                <w:rFonts w:ascii="Arial" w:hAnsi="Arial"/>
                <w:sz w:val="22"/>
                <w:szCs w:val="22"/>
              </w:rPr>
              <w:object w:dxaOrig="1440" w:dyaOrig="1440" w14:anchorId="62C4724B">
                <v:shape id="_x0000_i1065" type="#_x0000_t75" style="width:15.6pt;height:15pt" o:ole="">
                  <v:imagedata r:id="rId29" o:title=""/>
                </v:shape>
                <w:control r:id="rId30" w:name="TextBox131" w:shapeid="_x0000_i1065"/>
              </w:object>
            </w:r>
            <w:r w:rsidRPr="00691523">
              <w:rPr>
                <w:rFonts w:ascii="Arial" w:hAnsi="Arial"/>
              </w:rPr>
              <w:t xml:space="preserve">  Comments were reviewed and discussed (if applicable)</w:t>
            </w:r>
          </w:p>
          <w:p w14:paraId="135E22DA" w14:textId="499ED7FD" w:rsidR="00221F69" w:rsidRDefault="00221F69" w:rsidP="00221F69">
            <w:pPr>
              <w:pStyle w:val="NormalArial"/>
              <w:spacing w:before="120" w:after="120"/>
            </w:pPr>
            <w:r w:rsidRPr="00445B98">
              <w:object w:dxaOrig="1440" w:dyaOrig="1440" w14:anchorId="2561A248">
                <v:shape id="_x0000_i1067" type="#_x0000_t75" style="width:15.6pt;height:15pt" o:ole="">
                  <v:imagedata r:id="rId12" o:title=""/>
                </v:shape>
                <w:control r:id="rId31" w:name="TextBox141" w:shapeid="_x0000_i1067"/>
              </w:object>
            </w:r>
            <w:r w:rsidRPr="00445B98">
              <w:t xml:space="preserve">  Other: (explain)</w:t>
            </w:r>
          </w:p>
        </w:tc>
      </w:tr>
      <w:tr w:rsidR="00243502" w14:paraId="6FAE50AB" w14:textId="77777777" w:rsidTr="00C51D44">
        <w:trPr>
          <w:trHeight w:val="53"/>
        </w:trPr>
        <w:tc>
          <w:tcPr>
            <w:tcW w:w="2880" w:type="dxa"/>
            <w:gridSpan w:val="2"/>
            <w:tcBorders>
              <w:left w:val="nil"/>
              <w:right w:val="nil"/>
            </w:tcBorders>
            <w:shd w:val="clear" w:color="auto" w:fill="FFFFFF"/>
            <w:vAlign w:val="center"/>
          </w:tcPr>
          <w:p w14:paraId="1ADE19DA" w14:textId="77777777" w:rsidR="00243502" w:rsidRDefault="00243502" w:rsidP="00C51D44">
            <w:pPr>
              <w:pStyle w:val="Header"/>
            </w:pPr>
          </w:p>
        </w:tc>
        <w:tc>
          <w:tcPr>
            <w:tcW w:w="7560" w:type="dxa"/>
            <w:gridSpan w:val="2"/>
            <w:tcBorders>
              <w:left w:val="nil"/>
              <w:right w:val="nil"/>
            </w:tcBorders>
            <w:vAlign w:val="center"/>
          </w:tcPr>
          <w:p w14:paraId="55927C10" w14:textId="77777777" w:rsidR="00243502" w:rsidRDefault="00243502" w:rsidP="00C51D44">
            <w:pPr>
              <w:pStyle w:val="NormalArial"/>
            </w:pPr>
          </w:p>
        </w:tc>
      </w:tr>
      <w:tr w:rsidR="00243502" w14:paraId="448EF4BF" w14:textId="77777777" w:rsidTr="00C51D44">
        <w:trPr>
          <w:trHeight w:val="518"/>
        </w:trPr>
        <w:tc>
          <w:tcPr>
            <w:tcW w:w="10440" w:type="dxa"/>
            <w:gridSpan w:val="4"/>
            <w:shd w:val="clear" w:color="auto" w:fill="FFFFFF"/>
            <w:vAlign w:val="center"/>
          </w:tcPr>
          <w:p w14:paraId="0D59AEAE" w14:textId="77777777" w:rsidR="00243502" w:rsidRPr="001600D5" w:rsidRDefault="00243502" w:rsidP="00C51D44">
            <w:pPr>
              <w:pStyle w:val="NormalArial"/>
              <w:spacing w:before="120" w:after="120"/>
              <w:jc w:val="center"/>
              <w:rPr>
                <w:b/>
                <w:bCs/>
              </w:rPr>
            </w:pPr>
            <w:r w:rsidRPr="001600D5">
              <w:rPr>
                <w:b/>
                <w:bCs/>
              </w:rPr>
              <w:t>Opinions</w:t>
            </w:r>
          </w:p>
        </w:tc>
      </w:tr>
      <w:tr w:rsidR="00243502" w14:paraId="09D8758C" w14:textId="77777777" w:rsidTr="00C51D44">
        <w:trPr>
          <w:trHeight w:val="518"/>
        </w:trPr>
        <w:tc>
          <w:tcPr>
            <w:tcW w:w="2880" w:type="dxa"/>
            <w:gridSpan w:val="2"/>
            <w:shd w:val="clear" w:color="auto" w:fill="FFFFFF"/>
            <w:vAlign w:val="center"/>
          </w:tcPr>
          <w:p w14:paraId="3B500B52" w14:textId="77777777" w:rsidR="00243502" w:rsidRDefault="00243502" w:rsidP="00C51D44">
            <w:pPr>
              <w:pStyle w:val="Header"/>
              <w:spacing w:before="120" w:after="120"/>
            </w:pPr>
            <w:r w:rsidRPr="00E84000">
              <w:t>Credit Review</w:t>
            </w:r>
          </w:p>
        </w:tc>
        <w:tc>
          <w:tcPr>
            <w:tcW w:w="7560" w:type="dxa"/>
            <w:gridSpan w:val="2"/>
            <w:vAlign w:val="center"/>
          </w:tcPr>
          <w:p w14:paraId="08CF0AA8" w14:textId="7491E069" w:rsidR="00243502" w:rsidRDefault="00816791" w:rsidP="00C51D44">
            <w:pPr>
              <w:pStyle w:val="NormalArial"/>
              <w:spacing w:before="120" w:after="120"/>
            </w:pPr>
            <w:r w:rsidRPr="00816791">
              <w:t xml:space="preserve">ERCOT Credit Staff and the Credit Finance </w:t>
            </w:r>
            <w:proofErr w:type="gramStart"/>
            <w:r w:rsidRPr="00816791">
              <w:t>Sub Group</w:t>
            </w:r>
            <w:proofErr w:type="gramEnd"/>
            <w:r w:rsidRPr="00816791">
              <w:t xml:space="preserve"> (CFSG) have reviewed NPRR1274 and do not believe that it requires changes to credit monitoring activity or the calculation of liability.</w:t>
            </w:r>
          </w:p>
        </w:tc>
      </w:tr>
      <w:tr w:rsidR="00243502" w14:paraId="1BF12510" w14:textId="77777777" w:rsidTr="00C51D44">
        <w:trPr>
          <w:trHeight w:val="518"/>
        </w:trPr>
        <w:tc>
          <w:tcPr>
            <w:tcW w:w="2880" w:type="dxa"/>
            <w:gridSpan w:val="2"/>
            <w:shd w:val="clear" w:color="auto" w:fill="FFFFFF"/>
            <w:vAlign w:val="center"/>
          </w:tcPr>
          <w:p w14:paraId="50223D45" w14:textId="77777777" w:rsidR="00243502" w:rsidRDefault="00243502" w:rsidP="00C51D44">
            <w:pPr>
              <w:pStyle w:val="Header"/>
              <w:spacing w:before="120" w:after="120"/>
            </w:pPr>
            <w:r w:rsidRPr="00583D41">
              <w:t>Independent Market Monitor Opinion</w:t>
            </w:r>
          </w:p>
        </w:tc>
        <w:tc>
          <w:tcPr>
            <w:tcW w:w="7560" w:type="dxa"/>
            <w:gridSpan w:val="2"/>
            <w:vAlign w:val="center"/>
          </w:tcPr>
          <w:p w14:paraId="4C956FDC" w14:textId="49172B52" w:rsidR="00243502" w:rsidRDefault="00F74E46" w:rsidP="00C51D44">
            <w:pPr>
              <w:pStyle w:val="NormalArial"/>
              <w:spacing w:before="120" w:after="120"/>
            </w:pPr>
            <w:r>
              <w:t>IMM has no opinion on NPRR1274.</w:t>
            </w:r>
          </w:p>
        </w:tc>
      </w:tr>
      <w:tr w:rsidR="00243502" w14:paraId="44858C38" w14:textId="77777777" w:rsidTr="00C51D44">
        <w:trPr>
          <w:trHeight w:val="518"/>
        </w:trPr>
        <w:tc>
          <w:tcPr>
            <w:tcW w:w="2880" w:type="dxa"/>
            <w:gridSpan w:val="2"/>
            <w:shd w:val="clear" w:color="auto" w:fill="FFFFFF"/>
            <w:vAlign w:val="center"/>
          </w:tcPr>
          <w:p w14:paraId="0D279DFF" w14:textId="77777777" w:rsidR="00243502" w:rsidRDefault="00243502" w:rsidP="00C51D44">
            <w:pPr>
              <w:pStyle w:val="Header"/>
              <w:spacing w:before="120" w:after="120"/>
            </w:pPr>
            <w:r w:rsidRPr="00E84000">
              <w:t>ERCOT Opinion</w:t>
            </w:r>
          </w:p>
        </w:tc>
        <w:tc>
          <w:tcPr>
            <w:tcW w:w="7560" w:type="dxa"/>
            <w:gridSpan w:val="2"/>
            <w:vAlign w:val="center"/>
          </w:tcPr>
          <w:p w14:paraId="43E5088B" w14:textId="2EB234AC" w:rsidR="00243502" w:rsidRDefault="00816791" w:rsidP="00C51D44">
            <w:pPr>
              <w:pStyle w:val="NormalArial"/>
              <w:spacing w:before="120" w:after="120"/>
            </w:pPr>
            <w:r w:rsidRPr="00816791">
              <w:t>ERCOT supports approval of NPRR1274.</w:t>
            </w:r>
          </w:p>
        </w:tc>
      </w:tr>
      <w:tr w:rsidR="00243502" w14:paraId="3DE00FE8" w14:textId="77777777" w:rsidTr="00C51D44">
        <w:trPr>
          <w:trHeight w:val="518"/>
        </w:trPr>
        <w:tc>
          <w:tcPr>
            <w:tcW w:w="2880" w:type="dxa"/>
            <w:gridSpan w:val="2"/>
            <w:tcBorders>
              <w:bottom w:val="single" w:sz="4" w:space="0" w:color="auto"/>
            </w:tcBorders>
            <w:shd w:val="clear" w:color="auto" w:fill="FFFFFF"/>
            <w:vAlign w:val="center"/>
          </w:tcPr>
          <w:p w14:paraId="5261245F" w14:textId="77777777" w:rsidR="00243502" w:rsidRDefault="00243502" w:rsidP="00C51D44">
            <w:pPr>
              <w:pStyle w:val="Header"/>
              <w:spacing w:before="120" w:after="120"/>
            </w:pPr>
            <w:r w:rsidRPr="00E84000">
              <w:t>ERCOT Market Impact Statement</w:t>
            </w:r>
          </w:p>
        </w:tc>
        <w:tc>
          <w:tcPr>
            <w:tcW w:w="7560" w:type="dxa"/>
            <w:gridSpan w:val="2"/>
            <w:tcBorders>
              <w:bottom w:val="single" w:sz="4" w:space="0" w:color="auto"/>
            </w:tcBorders>
            <w:vAlign w:val="center"/>
          </w:tcPr>
          <w:p w14:paraId="73BD3D28" w14:textId="535A854E" w:rsidR="00243502" w:rsidRDefault="00816791" w:rsidP="00C51D44">
            <w:pPr>
              <w:pStyle w:val="NormalArial"/>
              <w:spacing w:before="120" w:after="120"/>
            </w:pPr>
            <w:r w:rsidRPr="00816791">
              <w:t>ERCOT Staff has reviewed NPRR1274 and believes adjusting the Tier thresholds to account for inflation will help ensure ERCOT is reviewing the most appropriate and impactful transmission projects.</w:t>
            </w:r>
          </w:p>
        </w:tc>
      </w:tr>
    </w:tbl>
    <w:p w14:paraId="57CF122B" w14:textId="77777777" w:rsidR="00243502" w:rsidRPr="00D85807" w:rsidRDefault="00243502" w:rsidP="002435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43502" w14:paraId="1007ABB0" w14:textId="77777777" w:rsidTr="00C51D44">
        <w:trPr>
          <w:cantSplit/>
          <w:trHeight w:val="432"/>
        </w:trPr>
        <w:tc>
          <w:tcPr>
            <w:tcW w:w="10440" w:type="dxa"/>
            <w:gridSpan w:val="2"/>
            <w:tcBorders>
              <w:top w:val="single" w:sz="4" w:space="0" w:color="auto"/>
            </w:tcBorders>
            <w:shd w:val="clear" w:color="auto" w:fill="FFFFFF"/>
            <w:vAlign w:val="center"/>
          </w:tcPr>
          <w:p w14:paraId="3DF8E220" w14:textId="77777777" w:rsidR="00243502" w:rsidRPr="00176375" w:rsidRDefault="00243502" w:rsidP="00C51D44">
            <w:pPr>
              <w:pStyle w:val="Header"/>
              <w:jc w:val="center"/>
              <w:rPr>
                <w:bCs w:val="0"/>
              </w:rPr>
            </w:pPr>
            <w:bookmarkStart w:id="0" w:name="_Hlk154568842"/>
            <w:r>
              <w:t>Sponsor</w:t>
            </w:r>
          </w:p>
        </w:tc>
      </w:tr>
      <w:tr w:rsidR="00243502" w14:paraId="304B3B65" w14:textId="77777777" w:rsidTr="00C51D44">
        <w:trPr>
          <w:cantSplit/>
          <w:trHeight w:val="432"/>
        </w:trPr>
        <w:tc>
          <w:tcPr>
            <w:tcW w:w="2880" w:type="dxa"/>
            <w:shd w:val="clear" w:color="auto" w:fill="FFFFFF"/>
            <w:vAlign w:val="center"/>
          </w:tcPr>
          <w:p w14:paraId="11522C0C" w14:textId="77777777" w:rsidR="00243502" w:rsidRPr="00176375" w:rsidRDefault="00243502" w:rsidP="00C51D44">
            <w:pPr>
              <w:pStyle w:val="Header"/>
              <w:rPr>
                <w:bCs w:val="0"/>
              </w:rPr>
            </w:pPr>
            <w:r w:rsidRPr="00B93CA0">
              <w:rPr>
                <w:bCs w:val="0"/>
              </w:rPr>
              <w:t>Name</w:t>
            </w:r>
          </w:p>
        </w:tc>
        <w:tc>
          <w:tcPr>
            <w:tcW w:w="7560" w:type="dxa"/>
            <w:vAlign w:val="center"/>
          </w:tcPr>
          <w:p w14:paraId="1870892D" w14:textId="77777777" w:rsidR="00243502" w:rsidRDefault="00243502" w:rsidP="00C51D44">
            <w:pPr>
              <w:pStyle w:val="NormalArial"/>
            </w:pPr>
            <w:r>
              <w:t>Robert Golen</w:t>
            </w:r>
          </w:p>
        </w:tc>
      </w:tr>
      <w:tr w:rsidR="00243502" w14:paraId="67924217" w14:textId="77777777" w:rsidTr="00C51D44">
        <w:trPr>
          <w:cantSplit/>
          <w:trHeight w:val="432"/>
        </w:trPr>
        <w:tc>
          <w:tcPr>
            <w:tcW w:w="2880" w:type="dxa"/>
            <w:shd w:val="clear" w:color="auto" w:fill="FFFFFF"/>
            <w:vAlign w:val="center"/>
          </w:tcPr>
          <w:p w14:paraId="5132666F" w14:textId="77777777" w:rsidR="00243502" w:rsidRPr="00B93CA0" w:rsidRDefault="00243502" w:rsidP="00C51D44">
            <w:pPr>
              <w:pStyle w:val="Header"/>
              <w:rPr>
                <w:bCs w:val="0"/>
              </w:rPr>
            </w:pPr>
            <w:r w:rsidRPr="00B93CA0">
              <w:rPr>
                <w:bCs w:val="0"/>
              </w:rPr>
              <w:t>E-mail Address</w:t>
            </w:r>
          </w:p>
        </w:tc>
        <w:tc>
          <w:tcPr>
            <w:tcW w:w="7560" w:type="dxa"/>
            <w:vAlign w:val="center"/>
          </w:tcPr>
          <w:p w14:paraId="15909AE0" w14:textId="77777777" w:rsidR="00243502" w:rsidRDefault="00243502" w:rsidP="00C51D44">
            <w:pPr>
              <w:pStyle w:val="NormalArial"/>
            </w:pPr>
            <w:hyperlink r:id="rId32" w:history="1">
              <w:r w:rsidRPr="00790319">
                <w:rPr>
                  <w:rStyle w:val="Hyperlink"/>
                </w:rPr>
                <w:t>Robert.Golen@ercot.com</w:t>
              </w:r>
            </w:hyperlink>
            <w:r>
              <w:t xml:space="preserve"> </w:t>
            </w:r>
          </w:p>
        </w:tc>
      </w:tr>
      <w:tr w:rsidR="00243502" w14:paraId="73479C58" w14:textId="77777777" w:rsidTr="00C51D44">
        <w:trPr>
          <w:cantSplit/>
          <w:trHeight w:val="432"/>
        </w:trPr>
        <w:tc>
          <w:tcPr>
            <w:tcW w:w="2880" w:type="dxa"/>
            <w:shd w:val="clear" w:color="auto" w:fill="FFFFFF"/>
            <w:vAlign w:val="center"/>
          </w:tcPr>
          <w:p w14:paraId="70FE4777" w14:textId="77777777" w:rsidR="00243502" w:rsidRPr="00B93CA0" w:rsidRDefault="00243502" w:rsidP="00C51D44">
            <w:pPr>
              <w:pStyle w:val="Header"/>
              <w:rPr>
                <w:bCs w:val="0"/>
              </w:rPr>
            </w:pPr>
            <w:r w:rsidRPr="00B93CA0">
              <w:rPr>
                <w:bCs w:val="0"/>
              </w:rPr>
              <w:t>Company</w:t>
            </w:r>
          </w:p>
        </w:tc>
        <w:tc>
          <w:tcPr>
            <w:tcW w:w="7560" w:type="dxa"/>
            <w:vAlign w:val="center"/>
          </w:tcPr>
          <w:p w14:paraId="66089BA3" w14:textId="77777777" w:rsidR="00243502" w:rsidRDefault="00243502" w:rsidP="00C51D44">
            <w:pPr>
              <w:pStyle w:val="NormalArial"/>
            </w:pPr>
            <w:r>
              <w:t>ERCOT</w:t>
            </w:r>
          </w:p>
        </w:tc>
      </w:tr>
      <w:tr w:rsidR="00243502" w14:paraId="6E682AA5" w14:textId="77777777" w:rsidTr="00C51D44">
        <w:trPr>
          <w:cantSplit/>
          <w:trHeight w:val="432"/>
        </w:trPr>
        <w:tc>
          <w:tcPr>
            <w:tcW w:w="2880" w:type="dxa"/>
            <w:tcBorders>
              <w:bottom w:val="single" w:sz="4" w:space="0" w:color="auto"/>
            </w:tcBorders>
            <w:shd w:val="clear" w:color="auto" w:fill="FFFFFF"/>
            <w:vAlign w:val="center"/>
          </w:tcPr>
          <w:p w14:paraId="1D45DDE6" w14:textId="77777777" w:rsidR="00243502" w:rsidRPr="00B93CA0" w:rsidRDefault="00243502" w:rsidP="00C51D44">
            <w:pPr>
              <w:pStyle w:val="Header"/>
              <w:rPr>
                <w:bCs w:val="0"/>
              </w:rPr>
            </w:pPr>
            <w:r w:rsidRPr="00B93CA0">
              <w:rPr>
                <w:bCs w:val="0"/>
              </w:rPr>
              <w:t>Phone Number</w:t>
            </w:r>
          </w:p>
        </w:tc>
        <w:tc>
          <w:tcPr>
            <w:tcW w:w="7560" w:type="dxa"/>
            <w:tcBorders>
              <w:bottom w:val="single" w:sz="4" w:space="0" w:color="auto"/>
            </w:tcBorders>
            <w:vAlign w:val="center"/>
          </w:tcPr>
          <w:p w14:paraId="1C5E72D6" w14:textId="77777777" w:rsidR="00243502" w:rsidRDefault="00243502" w:rsidP="00C51D44">
            <w:pPr>
              <w:pStyle w:val="NormalArial"/>
            </w:pPr>
          </w:p>
        </w:tc>
      </w:tr>
      <w:tr w:rsidR="00243502" w14:paraId="2515AB33" w14:textId="77777777" w:rsidTr="00C51D44">
        <w:trPr>
          <w:cantSplit/>
          <w:trHeight w:val="432"/>
        </w:trPr>
        <w:tc>
          <w:tcPr>
            <w:tcW w:w="2880" w:type="dxa"/>
            <w:shd w:val="clear" w:color="auto" w:fill="FFFFFF"/>
            <w:vAlign w:val="center"/>
          </w:tcPr>
          <w:p w14:paraId="2D38F0E8" w14:textId="77777777" w:rsidR="00243502" w:rsidRPr="00B93CA0" w:rsidRDefault="00243502" w:rsidP="00C51D44">
            <w:pPr>
              <w:pStyle w:val="Header"/>
              <w:rPr>
                <w:bCs w:val="0"/>
              </w:rPr>
            </w:pPr>
            <w:r>
              <w:rPr>
                <w:bCs w:val="0"/>
              </w:rPr>
              <w:t>Cell</w:t>
            </w:r>
            <w:r w:rsidRPr="00B93CA0">
              <w:rPr>
                <w:bCs w:val="0"/>
              </w:rPr>
              <w:t xml:space="preserve"> Number</w:t>
            </w:r>
          </w:p>
        </w:tc>
        <w:tc>
          <w:tcPr>
            <w:tcW w:w="7560" w:type="dxa"/>
            <w:vAlign w:val="center"/>
          </w:tcPr>
          <w:p w14:paraId="7C7EBC95" w14:textId="77777777" w:rsidR="00243502" w:rsidRDefault="00243502" w:rsidP="00C51D44">
            <w:pPr>
              <w:pStyle w:val="NormalArial"/>
            </w:pPr>
            <w:r w:rsidRPr="00535410">
              <w:t>518-813-6455</w:t>
            </w:r>
          </w:p>
        </w:tc>
      </w:tr>
      <w:tr w:rsidR="00243502" w14:paraId="752432A9" w14:textId="77777777" w:rsidTr="00C51D44">
        <w:trPr>
          <w:cantSplit/>
          <w:trHeight w:val="432"/>
        </w:trPr>
        <w:tc>
          <w:tcPr>
            <w:tcW w:w="2880" w:type="dxa"/>
            <w:tcBorders>
              <w:bottom w:val="single" w:sz="4" w:space="0" w:color="auto"/>
            </w:tcBorders>
            <w:shd w:val="clear" w:color="auto" w:fill="FFFFFF"/>
            <w:vAlign w:val="center"/>
          </w:tcPr>
          <w:p w14:paraId="4B557BCC" w14:textId="77777777" w:rsidR="00243502" w:rsidRPr="00B93CA0" w:rsidRDefault="00243502" w:rsidP="00C51D44">
            <w:pPr>
              <w:pStyle w:val="Header"/>
              <w:rPr>
                <w:bCs w:val="0"/>
              </w:rPr>
            </w:pPr>
            <w:r>
              <w:rPr>
                <w:bCs w:val="0"/>
              </w:rPr>
              <w:t>Market Segment</w:t>
            </w:r>
          </w:p>
        </w:tc>
        <w:tc>
          <w:tcPr>
            <w:tcW w:w="7560" w:type="dxa"/>
            <w:tcBorders>
              <w:bottom w:val="single" w:sz="4" w:space="0" w:color="auto"/>
            </w:tcBorders>
            <w:vAlign w:val="center"/>
          </w:tcPr>
          <w:p w14:paraId="297B2AC3" w14:textId="77777777" w:rsidR="00243502" w:rsidRDefault="00243502" w:rsidP="00C51D44">
            <w:pPr>
              <w:pStyle w:val="NormalArial"/>
            </w:pPr>
            <w:r>
              <w:t>Not applicable</w:t>
            </w:r>
          </w:p>
        </w:tc>
      </w:tr>
      <w:bookmarkEnd w:id="0"/>
    </w:tbl>
    <w:p w14:paraId="08B8639A" w14:textId="77777777" w:rsidR="00243502" w:rsidRPr="00D56D61" w:rsidRDefault="00243502" w:rsidP="0024350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43502" w:rsidRPr="00D56D61" w14:paraId="1C1E96F2" w14:textId="77777777" w:rsidTr="00C51D44">
        <w:trPr>
          <w:cantSplit/>
          <w:trHeight w:val="432"/>
        </w:trPr>
        <w:tc>
          <w:tcPr>
            <w:tcW w:w="10440" w:type="dxa"/>
            <w:gridSpan w:val="2"/>
            <w:vAlign w:val="center"/>
          </w:tcPr>
          <w:p w14:paraId="24D1B522" w14:textId="77777777" w:rsidR="00243502" w:rsidRPr="007C199B" w:rsidRDefault="00243502" w:rsidP="00C51D44">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243502" w:rsidRPr="00D56D61" w14:paraId="00C5E71E" w14:textId="77777777" w:rsidTr="00C51D44">
        <w:trPr>
          <w:cantSplit/>
          <w:trHeight w:val="432"/>
        </w:trPr>
        <w:tc>
          <w:tcPr>
            <w:tcW w:w="2880" w:type="dxa"/>
            <w:vAlign w:val="center"/>
          </w:tcPr>
          <w:p w14:paraId="5C91813A" w14:textId="77777777" w:rsidR="00243502" w:rsidRPr="007C199B" w:rsidRDefault="00243502" w:rsidP="00C51D44">
            <w:pPr>
              <w:pStyle w:val="NormalArial"/>
              <w:rPr>
                <w:b/>
              </w:rPr>
            </w:pPr>
            <w:r w:rsidRPr="007C199B">
              <w:rPr>
                <w:b/>
              </w:rPr>
              <w:t>Name</w:t>
            </w:r>
          </w:p>
        </w:tc>
        <w:tc>
          <w:tcPr>
            <w:tcW w:w="7560" w:type="dxa"/>
            <w:vAlign w:val="center"/>
          </w:tcPr>
          <w:p w14:paraId="55177A91" w14:textId="24B6CB7C" w:rsidR="00243502" w:rsidRPr="00D56D61" w:rsidRDefault="00243502" w:rsidP="00C51D44">
            <w:pPr>
              <w:pStyle w:val="NormalArial"/>
            </w:pPr>
            <w:r>
              <w:t>Brittney Albracht</w:t>
            </w:r>
          </w:p>
        </w:tc>
      </w:tr>
      <w:tr w:rsidR="00243502" w:rsidRPr="00D56D61" w14:paraId="3F506944" w14:textId="77777777" w:rsidTr="00C51D44">
        <w:trPr>
          <w:cantSplit/>
          <w:trHeight w:val="432"/>
        </w:trPr>
        <w:tc>
          <w:tcPr>
            <w:tcW w:w="2880" w:type="dxa"/>
            <w:vAlign w:val="center"/>
          </w:tcPr>
          <w:p w14:paraId="43402697" w14:textId="77777777" w:rsidR="00243502" w:rsidRPr="007C199B" w:rsidRDefault="00243502" w:rsidP="00C51D44">
            <w:pPr>
              <w:pStyle w:val="NormalArial"/>
              <w:rPr>
                <w:b/>
              </w:rPr>
            </w:pPr>
            <w:r w:rsidRPr="007C199B">
              <w:rPr>
                <w:b/>
              </w:rPr>
              <w:t>E-Mail Address</w:t>
            </w:r>
          </w:p>
        </w:tc>
        <w:tc>
          <w:tcPr>
            <w:tcW w:w="7560" w:type="dxa"/>
            <w:vAlign w:val="center"/>
          </w:tcPr>
          <w:p w14:paraId="0F154DA5" w14:textId="195B6C85" w:rsidR="00243502" w:rsidRPr="00D56D61" w:rsidRDefault="00243502" w:rsidP="00C51D44">
            <w:pPr>
              <w:pStyle w:val="NormalArial"/>
            </w:pPr>
            <w:hyperlink r:id="rId33" w:history="1">
              <w:r>
                <w:rPr>
                  <w:rStyle w:val="Hyperlink"/>
                </w:rPr>
                <w:t>Brittney.Albracht@ercot.com</w:t>
              </w:r>
            </w:hyperlink>
            <w:r>
              <w:t xml:space="preserve">  </w:t>
            </w:r>
          </w:p>
        </w:tc>
      </w:tr>
      <w:tr w:rsidR="00243502" w:rsidRPr="005370B5" w14:paraId="4E47BB65" w14:textId="77777777" w:rsidTr="00C51D44">
        <w:trPr>
          <w:cantSplit/>
          <w:trHeight w:val="432"/>
        </w:trPr>
        <w:tc>
          <w:tcPr>
            <w:tcW w:w="2880" w:type="dxa"/>
            <w:tcBorders>
              <w:bottom w:val="single" w:sz="4" w:space="0" w:color="auto"/>
            </w:tcBorders>
            <w:vAlign w:val="center"/>
          </w:tcPr>
          <w:p w14:paraId="0AE323A2" w14:textId="77777777" w:rsidR="00243502" w:rsidRPr="007C199B" w:rsidRDefault="00243502" w:rsidP="00C51D44">
            <w:pPr>
              <w:pStyle w:val="NormalArial"/>
              <w:rPr>
                <w:b/>
              </w:rPr>
            </w:pPr>
            <w:r w:rsidRPr="007C199B">
              <w:rPr>
                <w:b/>
              </w:rPr>
              <w:t>Phone Number</w:t>
            </w:r>
          </w:p>
        </w:tc>
        <w:tc>
          <w:tcPr>
            <w:tcW w:w="7560" w:type="dxa"/>
            <w:tcBorders>
              <w:bottom w:val="single" w:sz="4" w:space="0" w:color="auto"/>
            </w:tcBorders>
            <w:vAlign w:val="center"/>
          </w:tcPr>
          <w:p w14:paraId="46DAADBB" w14:textId="2EF84B64" w:rsidR="00243502" w:rsidRDefault="00243502" w:rsidP="00C51D44">
            <w:pPr>
              <w:pStyle w:val="NormalArial"/>
            </w:pPr>
            <w:r>
              <w:t>512-225-7027</w:t>
            </w:r>
          </w:p>
        </w:tc>
      </w:tr>
      <w:tr w:rsidR="00243502" w:rsidRPr="005370B5" w14:paraId="6C8F7E90" w14:textId="77777777" w:rsidTr="00C51D44">
        <w:trPr>
          <w:cantSplit/>
          <w:trHeight w:val="432"/>
        </w:trPr>
        <w:tc>
          <w:tcPr>
            <w:tcW w:w="2880" w:type="dxa"/>
            <w:tcBorders>
              <w:left w:val="nil"/>
              <w:right w:val="nil"/>
            </w:tcBorders>
            <w:vAlign w:val="center"/>
          </w:tcPr>
          <w:p w14:paraId="30ECF114" w14:textId="77777777" w:rsidR="00243502" w:rsidRPr="007C199B" w:rsidRDefault="00243502" w:rsidP="00C51D44">
            <w:pPr>
              <w:pStyle w:val="NormalArial"/>
              <w:rPr>
                <w:b/>
              </w:rPr>
            </w:pPr>
          </w:p>
        </w:tc>
        <w:tc>
          <w:tcPr>
            <w:tcW w:w="7560" w:type="dxa"/>
            <w:tcBorders>
              <w:left w:val="nil"/>
              <w:right w:val="nil"/>
            </w:tcBorders>
            <w:vAlign w:val="center"/>
          </w:tcPr>
          <w:p w14:paraId="0CE94883" w14:textId="77777777" w:rsidR="00243502" w:rsidRDefault="00243502" w:rsidP="00C51D44">
            <w:pPr>
              <w:pStyle w:val="NormalArial"/>
            </w:pPr>
          </w:p>
        </w:tc>
      </w:tr>
      <w:tr w:rsidR="00243502" w:rsidRPr="005370B5" w14:paraId="4402922F" w14:textId="77777777" w:rsidTr="00C51D44">
        <w:trPr>
          <w:cantSplit/>
          <w:trHeight w:val="432"/>
        </w:trPr>
        <w:tc>
          <w:tcPr>
            <w:tcW w:w="10440" w:type="dxa"/>
            <w:gridSpan w:val="2"/>
            <w:vAlign w:val="center"/>
          </w:tcPr>
          <w:p w14:paraId="57F74443" w14:textId="77777777" w:rsidR="00243502" w:rsidRDefault="00243502" w:rsidP="0012183B">
            <w:pPr>
              <w:pStyle w:val="NormalArial"/>
              <w:spacing w:before="120" w:after="120"/>
              <w:jc w:val="center"/>
            </w:pPr>
            <w:r>
              <w:rPr>
                <w:b/>
              </w:rPr>
              <w:t>Comments Received</w:t>
            </w:r>
          </w:p>
        </w:tc>
      </w:tr>
      <w:tr w:rsidR="00243502" w:rsidRPr="005370B5" w14:paraId="3F2F1447" w14:textId="77777777" w:rsidTr="00C51D44">
        <w:trPr>
          <w:cantSplit/>
          <w:trHeight w:val="432"/>
        </w:trPr>
        <w:tc>
          <w:tcPr>
            <w:tcW w:w="2880" w:type="dxa"/>
            <w:vAlign w:val="center"/>
          </w:tcPr>
          <w:p w14:paraId="31AEF8BB" w14:textId="77777777" w:rsidR="00243502" w:rsidRPr="007C199B" w:rsidRDefault="00243502" w:rsidP="0012183B">
            <w:pPr>
              <w:pStyle w:val="NormalArial"/>
              <w:spacing w:before="120" w:after="120"/>
              <w:rPr>
                <w:b/>
              </w:rPr>
            </w:pPr>
            <w:r w:rsidRPr="00F3659F">
              <w:rPr>
                <w:b/>
                <w:bCs/>
              </w:rPr>
              <w:lastRenderedPageBreak/>
              <w:t>Comment Author</w:t>
            </w:r>
          </w:p>
        </w:tc>
        <w:tc>
          <w:tcPr>
            <w:tcW w:w="7560" w:type="dxa"/>
            <w:vAlign w:val="center"/>
          </w:tcPr>
          <w:p w14:paraId="2088E7BD" w14:textId="77777777" w:rsidR="00243502" w:rsidRDefault="00243502" w:rsidP="0012183B">
            <w:pPr>
              <w:pStyle w:val="NormalArial"/>
              <w:spacing w:before="120" w:after="120"/>
            </w:pPr>
            <w:r>
              <w:rPr>
                <w:b/>
              </w:rPr>
              <w:t>Comment Summary</w:t>
            </w:r>
          </w:p>
        </w:tc>
      </w:tr>
      <w:tr w:rsidR="00243502" w:rsidRPr="005370B5" w14:paraId="2D233862" w14:textId="77777777" w:rsidTr="00C51D44">
        <w:trPr>
          <w:cantSplit/>
          <w:trHeight w:val="432"/>
        </w:trPr>
        <w:tc>
          <w:tcPr>
            <w:tcW w:w="2880" w:type="dxa"/>
            <w:tcBorders>
              <w:bottom w:val="single" w:sz="4" w:space="0" w:color="auto"/>
            </w:tcBorders>
            <w:vAlign w:val="center"/>
          </w:tcPr>
          <w:p w14:paraId="0C29C0BD" w14:textId="64D39B28" w:rsidR="00243502" w:rsidRPr="007C199B" w:rsidRDefault="00834388" w:rsidP="0012183B">
            <w:pPr>
              <w:pStyle w:val="NormalArial"/>
              <w:spacing w:before="120" w:after="120"/>
              <w:rPr>
                <w:b/>
              </w:rPr>
            </w:pPr>
            <w:r>
              <w:rPr>
                <w:bCs/>
              </w:rPr>
              <w:t>ROS 040425</w:t>
            </w:r>
          </w:p>
        </w:tc>
        <w:tc>
          <w:tcPr>
            <w:tcW w:w="7560" w:type="dxa"/>
            <w:tcBorders>
              <w:bottom w:val="single" w:sz="4" w:space="0" w:color="auto"/>
            </w:tcBorders>
            <w:vAlign w:val="center"/>
          </w:tcPr>
          <w:p w14:paraId="38D3B713" w14:textId="70021991" w:rsidR="00243502" w:rsidRDefault="0012183B" w:rsidP="0012183B">
            <w:pPr>
              <w:pStyle w:val="NormalArial"/>
              <w:spacing w:before="120" w:after="120"/>
            </w:pPr>
            <w:r>
              <w:rPr>
                <w:rFonts w:cs="Arial"/>
              </w:rPr>
              <w:t>Requested PRS continue to table NPRR1274 for further review by the Planning Working Group (PLWG)</w:t>
            </w:r>
          </w:p>
        </w:tc>
      </w:tr>
      <w:tr w:rsidR="00834388" w:rsidRPr="005370B5" w14:paraId="321F0A36" w14:textId="77777777" w:rsidTr="00C51D44">
        <w:trPr>
          <w:cantSplit/>
          <w:trHeight w:val="432"/>
        </w:trPr>
        <w:tc>
          <w:tcPr>
            <w:tcW w:w="2880" w:type="dxa"/>
            <w:tcBorders>
              <w:bottom w:val="single" w:sz="4" w:space="0" w:color="auto"/>
            </w:tcBorders>
            <w:vAlign w:val="center"/>
          </w:tcPr>
          <w:p w14:paraId="1E5F5A58" w14:textId="064B626D" w:rsidR="00834388" w:rsidRPr="00F3659F" w:rsidDel="00834388" w:rsidRDefault="00834388" w:rsidP="0012183B">
            <w:pPr>
              <w:pStyle w:val="NormalArial"/>
              <w:spacing w:before="120" w:after="120"/>
              <w:rPr>
                <w:bCs/>
              </w:rPr>
            </w:pPr>
            <w:r>
              <w:rPr>
                <w:bCs/>
              </w:rPr>
              <w:t>Oncor 051425</w:t>
            </w:r>
          </w:p>
        </w:tc>
        <w:tc>
          <w:tcPr>
            <w:tcW w:w="7560" w:type="dxa"/>
            <w:tcBorders>
              <w:bottom w:val="single" w:sz="4" w:space="0" w:color="auto"/>
            </w:tcBorders>
            <w:vAlign w:val="center"/>
          </w:tcPr>
          <w:p w14:paraId="4B19A6C1" w14:textId="032F1E78" w:rsidR="00834388" w:rsidRDefault="00991BE4" w:rsidP="0012183B">
            <w:pPr>
              <w:pStyle w:val="NormalArial"/>
              <w:spacing w:before="120" w:after="120"/>
            </w:pPr>
            <w:r>
              <w:t>P</w:t>
            </w:r>
            <w:r w:rsidRPr="00987189">
              <w:t>ropose</w:t>
            </w:r>
            <w:r>
              <w:t>d</w:t>
            </w:r>
            <w:r w:rsidRPr="00987189">
              <w:t xml:space="preserve"> </w:t>
            </w:r>
            <w:r>
              <w:t>to</w:t>
            </w:r>
            <w:r w:rsidRPr="00987189">
              <w:t xml:space="preserve"> double the RPG </w:t>
            </w:r>
            <w:r w:rsidR="00660651">
              <w:t>T</w:t>
            </w:r>
            <w:r w:rsidRPr="00987189">
              <w:t>ier thresholds</w:t>
            </w:r>
            <w:r>
              <w:t xml:space="preserve"> in NPRR1274</w:t>
            </w:r>
          </w:p>
        </w:tc>
      </w:tr>
      <w:tr w:rsidR="00834388" w:rsidRPr="005370B5" w14:paraId="2E9AD3F9" w14:textId="77777777" w:rsidTr="00C51D44">
        <w:trPr>
          <w:cantSplit/>
          <w:trHeight w:val="432"/>
        </w:trPr>
        <w:tc>
          <w:tcPr>
            <w:tcW w:w="2880" w:type="dxa"/>
            <w:tcBorders>
              <w:bottom w:val="single" w:sz="4" w:space="0" w:color="auto"/>
            </w:tcBorders>
            <w:vAlign w:val="center"/>
          </w:tcPr>
          <w:p w14:paraId="132F900B" w14:textId="720CDE48" w:rsidR="00834388" w:rsidRPr="00F3659F" w:rsidDel="00834388" w:rsidRDefault="00834388" w:rsidP="0012183B">
            <w:pPr>
              <w:pStyle w:val="NormalArial"/>
              <w:spacing w:before="120" w:after="120"/>
              <w:rPr>
                <w:bCs/>
              </w:rPr>
            </w:pPr>
            <w:r>
              <w:rPr>
                <w:bCs/>
              </w:rPr>
              <w:t>Joint TSP 051625</w:t>
            </w:r>
          </w:p>
        </w:tc>
        <w:tc>
          <w:tcPr>
            <w:tcW w:w="7560" w:type="dxa"/>
            <w:tcBorders>
              <w:bottom w:val="single" w:sz="4" w:space="0" w:color="auto"/>
            </w:tcBorders>
            <w:vAlign w:val="center"/>
          </w:tcPr>
          <w:p w14:paraId="22B5AC2C" w14:textId="79AD03A8" w:rsidR="00834388" w:rsidRDefault="00991BE4" w:rsidP="0012183B">
            <w:pPr>
              <w:pStyle w:val="NormalArial"/>
              <w:spacing w:before="120" w:after="120"/>
            </w:pPr>
            <w:r>
              <w:t>Provided additional cost analysis to demonstrate the need for higher RPG cost threshold values over the proposed ERCOT amounts to help right-size the RPG cost Tiers with today’s costs</w:t>
            </w:r>
          </w:p>
        </w:tc>
      </w:tr>
      <w:tr w:rsidR="00834388" w:rsidRPr="005370B5" w14:paraId="2CA21051" w14:textId="77777777" w:rsidTr="00C51D44">
        <w:trPr>
          <w:cantSplit/>
          <w:trHeight w:val="432"/>
        </w:trPr>
        <w:tc>
          <w:tcPr>
            <w:tcW w:w="2880" w:type="dxa"/>
            <w:tcBorders>
              <w:bottom w:val="single" w:sz="4" w:space="0" w:color="auto"/>
            </w:tcBorders>
            <w:vAlign w:val="center"/>
          </w:tcPr>
          <w:p w14:paraId="2AF4A6B9" w14:textId="2D2F39CE" w:rsidR="00834388" w:rsidRPr="00F3659F" w:rsidDel="00834388" w:rsidRDefault="00834388" w:rsidP="0012183B">
            <w:pPr>
              <w:pStyle w:val="NormalArial"/>
              <w:spacing w:before="120" w:after="120"/>
              <w:rPr>
                <w:bCs/>
              </w:rPr>
            </w:pPr>
            <w:r>
              <w:rPr>
                <w:bCs/>
              </w:rPr>
              <w:t>TEBA 061225</w:t>
            </w:r>
          </w:p>
        </w:tc>
        <w:tc>
          <w:tcPr>
            <w:tcW w:w="7560" w:type="dxa"/>
            <w:tcBorders>
              <w:bottom w:val="single" w:sz="4" w:space="0" w:color="auto"/>
            </w:tcBorders>
            <w:vAlign w:val="center"/>
          </w:tcPr>
          <w:p w14:paraId="06ACC22E" w14:textId="0DE0160B" w:rsidR="00834388" w:rsidRDefault="00991BE4" w:rsidP="0012183B">
            <w:pPr>
              <w:pStyle w:val="NormalArial"/>
              <w:spacing w:before="120" w:after="120"/>
            </w:pPr>
            <w:r>
              <w:t>Asserted that doubling the threshold for review is acceptable in exchange for the routine review of grid enhancing technologies and advanced conductors, and that reviewing technologies will lower consumer costs and increase system reliability</w:t>
            </w:r>
          </w:p>
        </w:tc>
      </w:tr>
      <w:tr w:rsidR="00834388" w:rsidRPr="005370B5" w14:paraId="6F59491B" w14:textId="77777777" w:rsidTr="00C51D44">
        <w:trPr>
          <w:cantSplit/>
          <w:trHeight w:val="432"/>
        </w:trPr>
        <w:tc>
          <w:tcPr>
            <w:tcW w:w="2880" w:type="dxa"/>
            <w:tcBorders>
              <w:bottom w:val="single" w:sz="4" w:space="0" w:color="auto"/>
            </w:tcBorders>
            <w:vAlign w:val="center"/>
          </w:tcPr>
          <w:p w14:paraId="5E2422E4" w14:textId="2A3ED5E9" w:rsidR="00834388" w:rsidRPr="00F3659F" w:rsidDel="00834388" w:rsidRDefault="00834388" w:rsidP="0012183B">
            <w:pPr>
              <w:pStyle w:val="NormalArial"/>
              <w:spacing w:before="120" w:after="120"/>
              <w:rPr>
                <w:bCs/>
              </w:rPr>
            </w:pPr>
            <w:r>
              <w:rPr>
                <w:bCs/>
              </w:rPr>
              <w:t>Oncor 082025</w:t>
            </w:r>
          </w:p>
        </w:tc>
        <w:tc>
          <w:tcPr>
            <w:tcW w:w="7560" w:type="dxa"/>
            <w:tcBorders>
              <w:bottom w:val="single" w:sz="4" w:space="0" w:color="auto"/>
            </w:tcBorders>
            <w:vAlign w:val="center"/>
          </w:tcPr>
          <w:p w14:paraId="2B5B79B8" w14:textId="0E1DCFEE" w:rsidR="00834388" w:rsidRDefault="00A604E8" w:rsidP="0012183B">
            <w:pPr>
              <w:pStyle w:val="NormalArial"/>
              <w:spacing w:before="120" w:after="120"/>
            </w:pPr>
            <w:r>
              <w:t>Responded to the 6/12/25 TEBA comments and removed the proposed revision that would permit ERCOT to recommend GETs as part of the RPG process</w:t>
            </w:r>
          </w:p>
        </w:tc>
      </w:tr>
      <w:tr w:rsidR="00834388" w:rsidRPr="005370B5" w14:paraId="19EAD092" w14:textId="77777777" w:rsidTr="00C51D44">
        <w:trPr>
          <w:cantSplit/>
          <w:trHeight w:val="432"/>
        </w:trPr>
        <w:tc>
          <w:tcPr>
            <w:tcW w:w="2880" w:type="dxa"/>
            <w:tcBorders>
              <w:bottom w:val="single" w:sz="4" w:space="0" w:color="auto"/>
            </w:tcBorders>
            <w:vAlign w:val="center"/>
          </w:tcPr>
          <w:p w14:paraId="4110C151" w14:textId="0E26A7AA" w:rsidR="00834388" w:rsidRPr="00F3659F" w:rsidDel="00834388" w:rsidRDefault="00834388" w:rsidP="0012183B">
            <w:pPr>
              <w:pStyle w:val="NormalArial"/>
              <w:spacing w:before="120" w:after="120"/>
              <w:rPr>
                <w:bCs/>
              </w:rPr>
            </w:pPr>
            <w:r>
              <w:rPr>
                <w:bCs/>
              </w:rPr>
              <w:t>ERCOT 092325</w:t>
            </w:r>
          </w:p>
        </w:tc>
        <w:tc>
          <w:tcPr>
            <w:tcW w:w="7560" w:type="dxa"/>
            <w:tcBorders>
              <w:bottom w:val="single" w:sz="4" w:space="0" w:color="auto"/>
            </w:tcBorders>
            <w:vAlign w:val="center"/>
          </w:tcPr>
          <w:p w14:paraId="3AD509EE" w14:textId="578BF907" w:rsidR="00834388" w:rsidRDefault="00A604E8" w:rsidP="0012183B">
            <w:pPr>
              <w:pStyle w:val="NormalArial"/>
              <w:spacing w:before="120" w:after="120"/>
            </w:pPr>
            <w:r>
              <w:t xml:space="preserve">Reported on cost estimate breakdowns from TSPs for </w:t>
            </w:r>
            <w:r w:rsidRPr="00DF3B00">
              <w:t>historic RPG</w:t>
            </w:r>
            <w:r>
              <w:t xml:space="preserve"> project</w:t>
            </w:r>
            <w:r w:rsidRPr="00DF3B00">
              <w:t xml:space="preserve"> submissions and the equivalent cost </w:t>
            </w:r>
            <w:r>
              <w:t>estimate for the projects if they were submitted in 2025</w:t>
            </w:r>
          </w:p>
        </w:tc>
      </w:tr>
      <w:tr w:rsidR="00834388" w:rsidRPr="005370B5" w14:paraId="5BCCD327" w14:textId="77777777" w:rsidTr="00C51D44">
        <w:trPr>
          <w:cantSplit/>
          <w:trHeight w:val="432"/>
        </w:trPr>
        <w:tc>
          <w:tcPr>
            <w:tcW w:w="2880" w:type="dxa"/>
            <w:tcBorders>
              <w:bottom w:val="single" w:sz="4" w:space="0" w:color="auto"/>
            </w:tcBorders>
            <w:vAlign w:val="center"/>
          </w:tcPr>
          <w:p w14:paraId="1474C523" w14:textId="7ABFA749" w:rsidR="00834388" w:rsidRPr="00F3659F" w:rsidDel="00834388" w:rsidRDefault="00834388" w:rsidP="0012183B">
            <w:pPr>
              <w:pStyle w:val="NormalArial"/>
              <w:spacing w:before="120" w:after="120"/>
              <w:rPr>
                <w:bCs/>
              </w:rPr>
            </w:pPr>
            <w:r>
              <w:rPr>
                <w:bCs/>
              </w:rPr>
              <w:t>ROS 100425</w:t>
            </w:r>
          </w:p>
        </w:tc>
        <w:tc>
          <w:tcPr>
            <w:tcW w:w="7560" w:type="dxa"/>
            <w:tcBorders>
              <w:bottom w:val="single" w:sz="4" w:space="0" w:color="auto"/>
            </w:tcBorders>
            <w:vAlign w:val="center"/>
          </w:tcPr>
          <w:p w14:paraId="5EBB8AE8" w14:textId="43C154CC" w:rsidR="00834388" w:rsidRDefault="0012183B" w:rsidP="0012183B">
            <w:pPr>
              <w:pStyle w:val="NormalArial"/>
              <w:spacing w:before="120" w:after="120"/>
            </w:pPr>
            <w:r>
              <w:rPr>
                <w:rFonts w:cs="Arial"/>
              </w:rPr>
              <w:t>E</w:t>
            </w:r>
            <w:r w:rsidRPr="007C14DA">
              <w:rPr>
                <w:rFonts w:cs="Arial"/>
              </w:rPr>
              <w:t>ndorse</w:t>
            </w:r>
            <w:r>
              <w:rPr>
                <w:rFonts w:cs="Arial"/>
              </w:rPr>
              <w:t>d</w:t>
            </w:r>
            <w:r w:rsidRPr="007C14DA">
              <w:rPr>
                <w:rFonts w:cs="Arial"/>
              </w:rPr>
              <w:t xml:space="preserve"> NPRR1274 as amended by the 8/20/25 Oncor comments  </w:t>
            </w:r>
          </w:p>
        </w:tc>
      </w:tr>
      <w:tr w:rsidR="00243502" w:rsidRPr="005370B5" w14:paraId="23880D1B" w14:textId="77777777" w:rsidTr="00C51D44">
        <w:trPr>
          <w:cantSplit/>
          <w:trHeight w:val="152"/>
        </w:trPr>
        <w:tc>
          <w:tcPr>
            <w:tcW w:w="2880" w:type="dxa"/>
            <w:tcBorders>
              <w:left w:val="nil"/>
              <w:right w:val="nil"/>
            </w:tcBorders>
            <w:vAlign w:val="center"/>
          </w:tcPr>
          <w:p w14:paraId="3B36D155" w14:textId="77777777" w:rsidR="00243502" w:rsidRPr="007C199B" w:rsidRDefault="00243502" w:rsidP="00C51D44">
            <w:pPr>
              <w:pStyle w:val="NormalArial"/>
              <w:rPr>
                <w:b/>
              </w:rPr>
            </w:pPr>
          </w:p>
        </w:tc>
        <w:tc>
          <w:tcPr>
            <w:tcW w:w="7560" w:type="dxa"/>
            <w:tcBorders>
              <w:left w:val="nil"/>
              <w:right w:val="nil"/>
            </w:tcBorders>
            <w:vAlign w:val="center"/>
          </w:tcPr>
          <w:p w14:paraId="41097987" w14:textId="77777777" w:rsidR="00243502" w:rsidRDefault="00243502" w:rsidP="00C51D44">
            <w:pPr>
              <w:pStyle w:val="NormalArial"/>
            </w:pPr>
          </w:p>
        </w:tc>
      </w:tr>
      <w:tr w:rsidR="00243502" w:rsidRPr="005370B5" w14:paraId="7A61F29D" w14:textId="77777777" w:rsidTr="00C51D44">
        <w:trPr>
          <w:cantSplit/>
          <w:trHeight w:val="432"/>
        </w:trPr>
        <w:tc>
          <w:tcPr>
            <w:tcW w:w="10440" w:type="dxa"/>
            <w:gridSpan w:val="2"/>
            <w:vAlign w:val="center"/>
          </w:tcPr>
          <w:p w14:paraId="356B8F37" w14:textId="77777777" w:rsidR="00243502" w:rsidRDefault="00243502" w:rsidP="00C51D44">
            <w:pPr>
              <w:pStyle w:val="NormalArial"/>
              <w:jc w:val="center"/>
            </w:pPr>
            <w:r w:rsidRPr="001B6509">
              <w:rPr>
                <w:b/>
                <w:bCs/>
              </w:rPr>
              <w:t>Market Rules Notes</w:t>
            </w:r>
          </w:p>
        </w:tc>
      </w:tr>
    </w:tbl>
    <w:p w14:paraId="35E27054" w14:textId="69E3777E" w:rsidR="000C7E8F" w:rsidRDefault="000C7E8F" w:rsidP="000C7E8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AFC1F4E" w14:textId="4EBD6F40" w:rsidR="000C7E8F" w:rsidRDefault="000C7E8F" w:rsidP="000C7E8F">
      <w:pPr>
        <w:numPr>
          <w:ilvl w:val="0"/>
          <w:numId w:val="25"/>
        </w:numPr>
        <w:rPr>
          <w:rFonts w:ascii="Arial" w:hAnsi="Arial" w:cs="Arial"/>
        </w:rPr>
      </w:pPr>
      <w:r>
        <w:rPr>
          <w:rFonts w:ascii="Arial" w:hAnsi="Arial" w:cs="Arial"/>
        </w:rPr>
        <w:t xml:space="preserve">NPRR1280, </w:t>
      </w:r>
      <w:r w:rsidRPr="000C7E8F">
        <w:rPr>
          <w:rFonts w:ascii="Arial" w:hAnsi="Arial" w:cs="Arial"/>
        </w:rPr>
        <w:t>Establish Process for Permanent Bypass of Series Capacitor</w:t>
      </w:r>
    </w:p>
    <w:p w14:paraId="5AD40B33" w14:textId="3A8263B0" w:rsidR="00377AB7" w:rsidRPr="000C7E8F" w:rsidRDefault="000C7E8F" w:rsidP="00243502">
      <w:pPr>
        <w:numPr>
          <w:ilvl w:val="1"/>
          <w:numId w:val="25"/>
        </w:numPr>
        <w:tabs>
          <w:tab w:val="num" w:pos="0"/>
        </w:tabs>
        <w:spacing w:before="120" w:after="120"/>
        <w:rPr>
          <w:rFonts w:ascii="Arial" w:hAnsi="Arial" w:cs="Arial"/>
        </w:rPr>
      </w:pPr>
      <w:r w:rsidRPr="00575BB4">
        <w:rPr>
          <w:rFonts w:ascii="Arial" w:hAnsi="Arial" w:cs="Arial"/>
        </w:rPr>
        <w:t xml:space="preserve">Section </w:t>
      </w:r>
      <w:r>
        <w:rPr>
          <w:rFonts w:ascii="Arial" w:hAnsi="Arial" w:cs="Arial"/>
        </w:rPr>
        <w:t>3.11.4.3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1B089FB" w:rsidR="009A3772" w:rsidRDefault="009A3772">
            <w:pPr>
              <w:pStyle w:val="Header"/>
              <w:jc w:val="center"/>
            </w:pPr>
            <w:r>
              <w:t>Proposed Protocol Language</w:t>
            </w:r>
            <w:r w:rsidR="00243502">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103C7472" w14:textId="77777777" w:rsidR="00E23606" w:rsidRPr="00AE0E6D" w:rsidRDefault="00E23606" w:rsidP="00E23606">
      <w:pPr>
        <w:pStyle w:val="H4"/>
        <w:rPr>
          <w:b w:val="0"/>
        </w:rPr>
      </w:pPr>
      <w:bookmarkStart w:id="1" w:name="_Toc400526183"/>
      <w:bookmarkStart w:id="2" w:name="_Toc405534501"/>
      <w:bookmarkStart w:id="3" w:name="_Toc406570514"/>
      <w:bookmarkStart w:id="4" w:name="_Toc410910666"/>
      <w:bookmarkStart w:id="5" w:name="_Toc411841094"/>
      <w:bookmarkStart w:id="6" w:name="_Toc422147056"/>
      <w:bookmarkStart w:id="7" w:name="_Toc433020652"/>
      <w:bookmarkStart w:id="8" w:name="_Toc437262093"/>
      <w:bookmarkStart w:id="9" w:name="_Toc478375270"/>
      <w:bookmarkStart w:id="10" w:name="_Toc178232180"/>
      <w:commentRangeStart w:id="11"/>
      <w:r w:rsidRPr="00AE0E6D">
        <w:t>3.11.4.3</w:t>
      </w:r>
      <w:commentRangeEnd w:id="11"/>
      <w:r w:rsidR="00DF1F9F">
        <w:rPr>
          <w:rStyle w:val="CommentReference"/>
          <w:b w:val="0"/>
          <w:bCs w:val="0"/>
          <w:snapToGrid/>
        </w:rPr>
        <w:commentReference w:id="11"/>
      </w:r>
      <w:r w:rsidRPr="00AE0E6D">
        <w:tab/>
        <w:t>Categorization of Proposed Transmission Projects</w:t>
      </w:r>
      <w:bookmarkEnd w:id="1"/>
      <w:bookmarkEnd w:id="2"/>
      <w:bookmarkEnd w:id="3"/>
      <w:bookmarkEnd w:id="4"/>
      <w:bookmarkEnd w:id="5"/>
      <w:bookmarkEnd w:id="6"/>
      <w:bookmarkEnd w:id="7"/>
      <w:bookmarkEnd w:id="8"/>
      <w:bookmarkEnd w:id="9"/>
      <w:bookmarkEnd w:id="10"/>
    </w:p>
    <w:p w14:paraId="7A4BE398" w14:textId="77777777" w:rsidR="00E23606" w:rsidRPr="00350910" w:rsidRDefault="00E23606" w:rsidP="00E2360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4C674889" w14:textId="1B497ED4" w:rsidR="00E23606" w:rsidRPr="00415110" w:rsidRDefault="00E23606" w:rsidP="00E23606">
      <w:pPr>
        <w:spacing w:after="240"/>
        <w:ind w:left="1440" w:hanging="720"/>
        <w:rPr>
          <w:iCs/>
        </w:rPr>
      </w:pPr>
      <w:r w:rsidRPr="00415110">
        <w:rPr>
          <w:iCs/>
        </w:rPr>
        <w:t>(a)</w:t>
      </w:r>
      <w:del w:id="12" w:author="ERCOT" w:date="2024-11-19T10:21:00Z">
        <w:r w:rsidRPr="00415110" w:rsidDel="00E23606">
          <w:rPr>
            <w:iCs/>
          </w:rPr>
          <w:delText xml:space="preserve"> </w:delText>
        </w:r>
      </w:del>
      <w:r w:rsidRPr="00415110">
        <w:rPr>
          <w:iCs/>
        </w:rPr>
        <w:tab/>
        <w:t xml:space="preserve">A project shall be classified as Tier 1 if the estimated capital cost is </w:t>
      </w:r>
      <w:r>
        <w:rPr>
          <w:iCs/>
        </w:rPr>
        <w:t xml:space="preserve">greater than or equal to </w:t>
      </w:r>
      <w:ins w:id="13" w:author="Oncor 051425" w:date="2025-04-25T08:03:00Z">
        <w:r w:rsidR="003B5148">
          <w:rPr>
            <w:iCs/>
          </w:rPr>
          <w:t>$200,000,000</w:t>
        </w:r>
      </w:ins>
      <w:del w:id="14" w:author="ERCOT" w:date="2024-11-19T10:21:00Z">
        <w:r w:rsidRPr="00415110" w:rsidDel="00E23606">
          <w:rPr>
            <w:iCs/>
          </w:rPr>
          <w:delText>$100,000,000</w:delText>
        </w:r>
      </w:del>
      <w:ins w:id="15" w:author="ERCOT" w:date="2024-11-19T10:21:00Z">
        <w:del w:id="16" w:author="Oncor 051425" w:date="2025-04-25T08:03:00Z">
          <w:r w:rsidDel="003B5148">
            <w:rPr>
              <w:iCs/>
            </w:rPr>
            <w:delText>$135,000,000</w:delText>
          </w:r>
        </w:del>
      </w:ins>
      <w:r w:rsidRPr="00415110">
        <w:rPr>
          <w:iCs/>
        </w:rPr>
        <w:t xml:space="preserve">,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31569599" w14:textId="26A33DBE" w:rsidR="00E23606" w:rsidRPr="00415110" w:rsidRDefault="00E23606" w:rsidP="00E23606">
      <w:pPr>
        <w:spacing w:after="240"/>
        <w:ind w:left="1440" w:hanging="720"/>
        <w:rPr>
          <w:iCs/>
        </w:rPr>
      </w:pPr>
      <w:r w:rsidRPr="00415110">
        <w:rPr>
          <w:iCs/>
        </w:rPr>
        <w:lastRenderedPageBreak/>
        <w:t>(b)</w:t>
      </w:r>
      <w:r w:rsidRPr="00415110">
        <w:rPr>
          <w:iCs/>
        </w:rPr>
        <w:tab/>
        <w:t xml:space="preserve">A project shall be classified as Tier 2 if the estimated capital cost is less than </w:t>
      </w:r>
      <w:ins w:id="17" w:author="Oncor 051425" w:date="2025-04-25T08:03:00Z">
        <w:r w:rsidR="003B5148">
          <w:rPr>
            <w:iCs/>
          </w:rPr>
          <w:t>$200,000,000</w:t>
        </w:r>
      </w:ins>
      <w:del w:id="18" w:author="ERCOT" w:date="2024-11-19T10:21:00Z">
        <w:r w:rsidRPr="00415110" w:rsidDel="00E23606">
          <w:rPr>
            <w:iCs/>
          </w:rPr>
          <w:delText>$100,000,000</w:delText>
        </w:r>
      </w:del>
      <w:ins w:id="19" w:author="ERCOT" w:date="2024-11-19T10:22:00Z">
        <w:del w:id="20" w:author="Oncor 051425" w:date="2025-04-25T08:04:00Z">
          <w:r w:rsidDel="003B5148">
            <w:rPr>
              <w:iCs/>
            </w:rPr>
            <w:delText>$135,</w:delText>
          </w:r>
        </w:del>
        <w:del w:id="21" w:author="Oncor 051425" w:date="2025-04-25T08:03:00Z">
          <w:r w:rsidDel="003B5148">
            <w:rPr>
              <w:iCs/>
            </w:rPr>
            <w:delText>000,000</w:delText>
          </w:r>
        </w:del>
      </w:ins>
      <w:r w:rsidRPr="00415110">
        <w:rPr>
          <w:iCs/>
        </w:rPr>
        <w:t xml:space="preserve"> and a Certificate of Convenience and Necessity (CCN) is required,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61B5E2A6" w14:textId="77777777" w:rsidR="00E23606" w:rsidRPr="00415110" w:rsidRDefault="00E23606" w:rsidP="00E23606">
      <w:pPr>
        <w:spacing w:after="240"/>
        <w:ind w:left="1440" w:hanging="720"/>
        <w:rPr>
          <w:iCs/>
        </w:rPr>
      </w:pPr>
      <w:r w:rsidRPr="00415110">
        <w:rPr>
          <w:iCs/>
        </w:rPr>
        <w:t>(c)</w:t>
      </w:r>
      <w:r w:rsidRPr="00415110">
        <w:rPr>
          <w:iCs/>
        </w:rPr>
        <w:tab/>
        <w:t>A project shall be classified as Tier 3 if any of the following are true:</w:t>
      </w:r>
    </w:p>
    <w:p w14:paraId="19C4F2DE" w14:textId="4663F15C" w:rsidR="00E23606" w:rsidRDefault="00E23606" w:rsidP="00E23606">
      <w:pPr>
        <w:spacing w:after="240"/>
        <w:ind w:left="2160" w:hanging="720"/>
        <w:rPr>
          <w:iCs/>
        </w:rPr>
      </w:pPr>
      <w:r w:rsidRPr="00415110">
        <w:rPr>
          <w:iCs/>
        </w:rPr>
        <w:t>(i)</w:t>
      </w:r>
      <w:r w:rsidRPr="00415110">
        <w:rPr>
          <w:iCs/>
        </w:rPr>
        <w:tab/>
        <w:t xml:space="preserve">The estimated capital cost is </w:t>
      </w:r>
      <w:r>
        <w:rPr>
          <w:iCs/>
        </w:rPr>
        <w:t xml:space="preserve">less than </w:t>
      </w:r>
      <w:ins w:id="22" w:author="Oncor 051425" w:date="2025-04-25T08:04:00Z">
        <w:r w:rsidR="003B5148">
          <w:rPr>
            <w:iCs/>
          </w:rPr>
          <w:t>$200,000,000</w:t>
        </w:r>
      </w:ins>
      <w:ins w:id="23" w:author="Oncor 051425" w:date="2025-04-25T08:07:00Z">
        <w:r w:rsidR="00645446">
          <w:rPr>
            <w:iCs/>
          </w:rPr>
          <w:t xml:space="preserve"> </w:t>
        </w:r>
      </w:ins>
      <w:del w:id="24" w:author="ERCOT" w:date="2024-11-19T10:22:00Z">
        <w:r w:rsidRPr="00415110" w:rsidDel="00E23606">
          <w:rPr>
            <w:iCs/>
          </w:rPr>
          <w:delText>$100,000,000</w:delText>
        </w:r>
      </w:del>
      <w:ins w:id="25" w:author="ERCOT" w:date="2024-11-19T10:22:00Z">
        <w:del w:id="26" w:author="Oncor 051425" w:date="2025-04-25T08:04:00Z">
          <w:r w:rsidDel="003B5148">
            <w:rPr>
              <w:iCs/>
            </w:rPr>
            <w:delText>$135,000,000</w:delText>
          </w:r>
        </w:del>
      </w:ins>
      <w:del w:id="27" w:author="Oncor 051425" w:date="2025-04-25T08:04:00Z">
        <w:r w:rsidDel="003B5148">
          <w:rPr>
            <w:iCs/>
          </w:rPr>
          <w:delText xml:space="preserve"> </w:delText>
        </w:r>
      </w:del>
      <w:r>
        <w:rPr>
          <w:iCs/>
        </w:rPr>
        <w:t>and greater than or equal to</w:t>
      </w:r>
      <w:r w:rsidRPr="00415110">
        <w:rPr>
          <w:iCs/>
        </w:rPr>
        <w:t xml:space="preserve"> </w:t>
      </w:r>
      <w:ins w:id="28" w:author="Oncor 051425" w:date="2025-04-25T08:06:00Z">
        <w:r w:rsidR="00A26BEE">
          <w:rPr>
            <w:iCs/>
          </w:rPr>
          <w:t>$50,000,000</w:t>
        </w:r>
      </w:ins>
      <w:del w:id="29" w:author="ERCOT" w:date="2024-11-19T10:22:00Z">
        <w:r w:rsidRPr="00415110" w:rsidDel="00E23606">
          <w:rPr>
            <w:iCs/>
          </w:rPr>
          <w:delText>$25,000,000</w:delText>
        </w:r>
      </w:del>
      <w:ins w:id="30" w:author="ERCOT" w:date="2024-11-19T10:22:00Z">
        <w:del w:id="31" w:author="Oncor 051425" w:date="2025-04-25T08:06:00Z">
          <w:r w:rsidDel="00A26BEE">
            <w:rPr>
              <w:iCs/>
            </w:rPr>
            <w:delText>$35,000,000</w:delText>
          </w:r>
        </w:del>
      </w:ins>
      <w:r w:rsidRPr="00415110">
        <w:rPr>
          <w:iCs/>
        </w:rPr>
        <w:t xml:space="preserve"> and a CCN is not required, unless the project is considered to be a neutral project pursuant to paragraph (</w:t>
      </w:r>
      <w:r>
        <w:rPr>
          <w:iCs/>
        </w:rPr>
        <w:t>f) below; or</w:t>
      </w:r>
    </w:p>
    <w:p w14:paraId="33A5EC17" w14:textId="76036FBF" w:rsidR="00E23606" w:rsidRDefault="00E23606" w:rsidP="00E23606">
      <w:pPr>
        <w:spacing w:after="240"/>
        <w:ind w:left="2160" w:hanging="720"/>
        <w:rPr>
          <w:iCs/>
        </w:rPr>
      </w:pPr>
      <w:r w:rsidRPr="00415110">
        <w:rPr>
          <w:iCs/>
        </w:rPr>
        <w:t>(ii)</w:t>
      </w:r>
      <w:r w:rsidRPr="00415110">
        <w:rPr>
          <w:iCs/>
        </w:rPr>
        <w:tab/>
        <w:t xml:space="preserve">The estimated capital cost is less than </w:t>
      </w:r>
      <w:ins w:id="32" w:author="Oncor 051425" w:date="2025-04-25T08:05:00Z">
        <w:r w:rsidR="003B5148">
          <w:rPr>
            <w:iCs/>
          </w:rPr>
          <w:t>$50,000,000</w:t>
        </w:r>
      </w:ins>
      <w:del w:id="33" w:author="ERCOT" w:date="2024-11-19T10:22:00Z">
        <w:r w:rsidRPr="00415110" w:rsidDel="00AF0D90">
          <w:rPr>
            <w:iCs/>
          </w:rPr>
          <w:delText>$25,000,000</w:delText>
        </w:r>
      </w:del>
      <w:ins w:id="34" w:author="ERCOT" w:date="2024-11-19T10:22:00Z">
        <w:del w:id="35" w:author="Oncor 051425" w:date="2025-04-25T08:05:00Z">
          <w:r w:rsidR="00AF0D90" w:rsidDel="003B5148">
            <w:rPr>
              <w:iCs/>
            </w:rPr>
            <w:delText>$</w:delText>
          </w:r>
        </w:del>
      </w:ins>
      <w:ins w:id="36" w:author="ERCOT" w:date="2024-11-19T10:23:00Z">
        <w:del w:id="37" w:author="Oncor 051425" w:date="2025-04-25T08:05:00Z">
          <w:r w:rsidR="00AF0D90" w:rsidDel="003B5148">
            <w:rPr>
              <w:iCs/>
            </w:rPr>
            <w:delText>35,000,000</w:delText>
          </w:r>
        </w:del>
      </w:ins>
      <w:r w:rsidRPr="00415110">
        <w:rPr>
          <w:iCs/>
        </w:rPr>
        <w:t xml:space="preserve">,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7F5F0618" w14:textId="032F2207" w:rsidR="00E23606" w:rsidRDefault="00E23606" w:rsidP="00E23606">
      <w:pPr>
        <w:spacing w:after="240"/>
        <w:ind w:left="1440" w:hanging="720"/>
        <w:rPr>
          <w:iCs/>
        </w:rPr>
      </w:pPr>
      <w:r>
        <w:rPr>
          <w:iCs/>
        </w:rPr>
        <w:t>(d)</w:t>
      </w:r>
      <w:r>
        <w:rPr>
          <w:iCs/>
        </w:rPr>
        <w:tab/>
        <w:t xml:space="preserve">A project with an estimated capital cost greater </w:t>
      </w:r>
      <w:r w:rsidRPr="00C96504">
        <w:rPr>
          <w:iCs/>
        </w:rPr>
        <w:t xml:space="preserve">than or equal to </w:t>
      </w:r>
      <w:ins w:id="38" w:author="Oncor 051425" w:date="2025-04-25T08:05:00Z">
        <w:r w:rsidR="003B5148">
          <w:rPr>
            <w:iCs/>
          </w:rPr>
          <w:t>$50,000,000</w:t>
        </w:r>
      </w:ins>
      <w:ins w:id="39" w:author="Oncor 051425" w:date="2025-04-25T08:07:00Z">
        <w:r w:rsidR="00645446">
          <w:rPr>
            <w:iCs/>
          </w:rPr>
          <w:t xml:space="preserve"> </w:t>
        </w:r>
      </w:ins>
      <w:del w:id="40" w:author="ERCOT" w:date="2024-11-19T10:23:00Z">
        <w:r w:rsidRPr="00C96504" w:rsidDel="00AF0D90">
          <w:rPr>
            <w:iCs/>
          </w:rPr>
          <w:delText>$25,000,000</w:delText>
        </w:r>
      </w:del>
      <w:ins w:id="41" w:author="ERCOT" w:date="2024-11-19T10:23:00Z">
        <w:del w:id="42" w:author="Oncor 051425" w:date="2025-04-25T08:05:00Z">
          <w:r w:rsidR="00AF0D90" w:rsidDel="003B5148">
            <w:rPr>
              <w:iCs/>
            </w:rPr>
            <w:delText>$35,000,000</w:delText>
          </w:r>
        </w:del>
      </w:ins>
      <w:del w:id="43" w:author="Oncor 051425" w:date="2025-04-25T08:05:00Z">
        <w:r w:rsidRPr="00C96504" w:rsidDel="003B5148">
          <w:rPr>
            <w:iCs/>
          </w:rPr>
          <w:delText xml:space="preserve"> </w:delText>
        </w:r>
      </w:del>
      <w:r w:rsidRPr="00C96504">
        <w:rPr>
          <w:iCs/>
        </w:rPr>
        <w:t>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7B79BB74" w14:textId="77777777" w:rsidR="00E23606" w:rsidRPr="00415110" w:rsidRDefault="00E23606" w:rsidP="00E23606">
      <w:pPr>
        <w:spacing w:after="240"/>
        <w:ind w:left="1440" w:hanging="720"/>
        <w:rPr>
          <w:iCs/>
        </w:rPr>
      </w:pPr>
      <w:r w:rsidRPr="00415110">
        <w:rPr>
          <w:iCs/>
        </w:rPr>
        <w:t>(</w:t>
      </w:r>
      <w:r>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Pr>
          <w:iCs/>
        </w:rPr>
        <w:t>f</w:t>
      </w:r>
      <w:r w:rsidRPr="00415110">
        <w:rPr>
          <w:iCs/>
        </w:rPr>
        <w:t>) below.</w:t>
      </w:r>
    </w:p>
    <w:p w14:paraId="08195159" w14:textId="77777777" w:rsidR="00E23606" w:rsidRPr="00415110" w:rsidRDefault="00E23606" w:rsidP="00E23606">
      <w:pPr>
        <w:spacing w:after="240"/>
        <w:ind w:left="1440" w:hanging="720"/>
        <w:rPr>
          <w:iCs/>
        </w:rPr>
      </w:pPr>
      <w:r w:rsidRPr="00415110">
        <w:rPr>
          <w:iCs/>
        </w:rPr>
        <w:t>(</w:t>
      </w:r>
      <w:r>
        <w:rPr>
          <w:iCs/>
        </w:rPr>
        <w:t>f</w:t>
      </w:r>
      <w:r w:rsidRPr="00415110">
        <w:rPr>
          <w:iCs/>
        </w:rPr>
        <w:t>)</w:t>
      </w:r>
      <w:r w:rsidRPr="00415110">
        <w:rPr>
          <w:iCs/>
        </w:rPr>
        <w:tab/>
        <w:t>A project shall be considered a neutral project if it consists entirely of:</w:t>
      </w:r>
    </w:p>
    <w:p w14:paraId="4E526EB7" w14:textId="77777777" w:rsidR="00E23606" w:rsidRPr="00415110" w:rsidRDefault="00E23606" w:rsidP="00E23606">
      <w:pPr>
        <w:spacing w:after="240"/>
        <w:ind w:left="2160" w:hanging="720"/>
      </w:pPr>
      <w:r w:rsidRPr="00415110">
        <w:t>(i)</w:t>
      </w:r>
      <w:r w:rsidRPr="00415110">
        <w:tab/>
        <w:t xml:space="preserve">The addition of or upgrades to radial transmission circuits; </w:t>
      </w:r>
    </w:p>
    <w:p w14:paraId="4B6E42D6" w14:textId="77777777" w:rsidR="00E23606" w:rsidRPr="00415110" w:rsidRDefault="00E23606" w:rsidP="00E23606">
      <w:pPr>
        <w:spacing w:after="240"/>
        <w:ind w:left="2160" w:hanging="720"/>
      </w:pPr>
      <w:r w:rsidRPr="00415110">
        <w:t>(ii)</w:t>
      </w:r>
      <w:r w:rsidRPr="00415110">
        <w:tab/>
        <w:t>The addition of equipment that does not affect the transfer capability of a circuit;</w:t>
      </w:r>
    </w:p>
    <w:p w14:paraId="6006FC35" w14:textId="77777777" w:rsidR="00E23606" w:rsidRPr="00415110" w:rsidRDefault="00E23606" w:rsidP="00E23606">
      <w:pPr>
        <w:spacing w:after="240"/>
        <w:ind w:left="2160" w:hanging="720"/>
      </w:pPr>
      <w:r w:rsidRPr="00415110">
        <w:t>(iii)</w:t>
      </w:r>
      <w:r w:rsidRPr="00415110">
        <w:tab/>
        <w:t xml:space="preserve">Repair and replacement-in-kind projects; </w:t>
      </w:r>
    </w:p>
    <w:p w14:paraId="07066FC0" w14:textId="77777777" w:rsidR="00E23606" w:rsidRPr="00415110" w:rsidRDefault="00E23606" w:rsidP="00E2360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1CF9BAD8" w14:textId="77777777" w:rsidR="00E23606" w:rsidRPr="00415110" w:rsidRDefault="00E23606" w:rsidP="00E23606">
      <w:pPr>
        <w:spacing w:after="240"/>
        <w:ind w:left="2160" w:hanging="720"/>
      </w:pPr>
      <w:r w:rsidRPr="00415110">
        <w:t>(v)</w:t>
      </w:r>
      <w:r w:rsidRPr="00415110">
        <w:tab/>
        <w:t xml:space="preserve">The addition of static reactive devices; </w:t>
      </w:r>
    </w:p>
    <w:p w14:paraId="3381BCBF" w14:textId="77777777" w:rsidR="00E23606" w:rsidRPr="00415110" w:rsidRDefault="00E23606" w:rsidP="00E23606">
      <w:pPr>
        <w:spacing w:after="240"/>
        <w:ind w:left="2160" w:hanging="720"/>
        <w:rPr>
          <w:iCs/>
        </w:rPr>
      </w:pPr>
      <w:r w:rsidRPr="00415110">
        <w:rPr>
          <w:iCs/>
        </w:rPr>
        <w:lastRenderedPageBreak/>
        <w:t>(vi)</w:t>
      </w:r>
      <w:r w:rsidRPr="00415110">
        <w:rPr>
          <w:iCs/>
        </w:rPr>
        <w:tab/>
        <w:t xml:space="preserve">A project to serve a new Load, unless such project </w:t>
      </w:r>
      <w:proofErr w:type="gramStart"/>
      <w:r w:rsidRPr="00415110">
        <w:rPr>
          <w:iCs/>
        </w:rPr>
        <w:t>would create</w:t>
      </w:r>
      <w:proofErr w:type="gramEnd"/>
      <w:r w:rsidRPr="00415110">
        <w:rPr>
          <w:iCs/>
        </w:rPr>
        <w:t xml:space="preserve"> a new transmission circuit connection between two stations (other than looping an existing circuit into the new Load-serving station);</w:t>
      </w:r>
    </w:p>
    <w:p w14:paraId="1332C1C8" w14:textId="77777777" w:rsidR="00E23606" w:rsidRPr="00415110" w:rsidRDefault="00E23606" w:rsidP="00E23606">
      <w:pPr>
        <w:spacing w:after="240"/>
        <w:ind w:left="2160" w:hanging="720"/>
        <w:rPr>
          <w:iCs/>
        </w:rPr>
      </w:pPr>
      <w:r w:rsidRPr="00415110">
        <w:rPr>
          <w:iCs/>
        </w:rPr>
        <w:t>(vii)</w:t>
      </w:r>
      <w:r w:rsidRPr="00415110">
        <w:rPr>
          <w:iCs/>
        </w:rPr>
        <w:tab/>
        <w:t>Replacement of failed equipment, even if it results in a ratings and/or impedance change; or</w:t>
      </w:r>
    </w:p>
    <w:p w14:paraId="1D40D9B2" w14:textId="77777777" w:rsidR="00E23606" w:rsidRDefault="00E23606" w:rsidP="00E23606">
      <w:pPr>
        <w:spacing w:after="240"/>
        <w:ind w:left="2160" w:hanging="720"/>
        <w:rPr>
          <w:iCs/>
        </w:rPr>
      </w:pPr>
      <w:r>
        <w:rPr>
          <w:iCs/>
        </w:rPr>
        <w:t>(viii</w:t>
      </w:r>
      <w:r w:rsidRPr="00415110">
        <w:rPr>
          <w:iCs/>
        </w:rPr>
        <w:t>)</w:t>
      </w:r>
      <w:r w:rsidRPr="00415110">
        <w:rPr>
          <w:iCs/>
        </w:rPr>
        <w:tab/>
        <w:t>Equipment upgrades resulting in only ratings changes.</w:t>
      </w:r>
    </w:p>
    <w:p w14:paraId="5BEC3271" w14:textId="77777777" w:rsidR="00E23606" w:rsidRPr="00350910" w:rsidRDefault="00E23606" w:rsidP="00E2360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0F57FC69" w14:textId="42392495" w:rsidR="00E23606" w:rsidRDefault="00E23606" w:rsidP="00E23606">
      <w:pPr>
        <w:spacing w:after="240"/>
        <w:ind w:left="1440" w:hanging="720"/>
      </w:pPr>
      <w:r>
        <w:t xml:space="preserve">(a) </w:t>
      </w:r>
      <w:r>
        <w:tab/>
        <w:t xml:space="preserve">A project with an estimated capital cost greater than or equal to </w:t>
      </w:r>
      <w:ins w:id="44" w:author="Oncor 051425" w:date="2025-04-25T08:05:00Z">
        <w:r w:rsidR="00C82BEC">
          <w:t>$100,000,000</w:t>
        </w:r>
      </w:ins>
      <w:ins w:id="45" w:author="Oncor 051425" w:date="2025-04-25T08:07:00Z">
        <w:r w:rsidR="00645446">
          <w:t xml:space="preserve"> </w:t>
        </w:r>
      </w:ins>
      <w:del w:id="46" w:author="ERCOT" w:date="2024-11-19T10:24:00Z">
        <w:r w:rsidDel="00AF0D90">
          <w:delText>$50,000,000</w:delText>
        </w:r>
      </w:del>
      <w:ins w:id="47" w:author="ERCOT" w:date="2024-11-19T10:24:00Z">
        <w:del w:id="48" w:author="Oncor 051425" w:date="2025-04-25T08:05:00Z">
          <w:r w:rsidR="00AF0D90" w:rsidDel="00C82BEC">
            <w:delText>$68,000,000</w:delText>
          </w:r>
        </w:del>
      </w:ins>
      <w:del w:id="49" w:author="Oncor 051425" w:date="2025-04-25T08:05:00Z">
        <w:r w:rsidDel="00C82BEC">
          <w:delText xml:space="preserve"> </w:delText>
        </w:r>
      </w:del>
      <w:r>
        <w:t xml:space="preserve">that requires a CCN </w:t>
      </w:r>
      <w:proofErr w:type="gramStart"/>
      <w:r>
        <w:t>shall be</w:t>
      </w:r>
      <w:proofErr w:type="gramEnd"/>
      <w:r>
        <w:t xml:space="preserve"> reclassified and processed as a Tier 1 project upon request by a Market Participant during the comment period per Planning Guide </w:t>
      </w:r>
      <w:r w:rsidRPr="00BB5F4D">
        <w:t>Section</w:t>
      </w:r>
      <w:r>
        <w:t xml:space="preserve"> 3.1.5, Regional Planning Group Comment Process.</w:t>
      </w:r>
    </w:p>
    <w:p w14:paraId="3D7AF613" w14:textId="77777777" w:rsidR="00E23606" w:rsidRDefault="00E23606" w:rsidP="00E2360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035099FA" w14:textId="643F2C4B" w:rsidR="009A3772" w:rsidRDefault="00E23606" w:rsidP="00BC465F">
      <w:pPr>
        <w:pStyle w:val="BodyTextNumbered"/>
        <w:rPr>
          <w:ins w:id="50" w:author="TEBA 061225" w:date="2025-06-09T13:12:00Z"/>
        </w:rPr>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0FF1521A" w14:textId="47741D70" w:rsidR="008923DE" w:rsidRPr="00DF0CBE" w:rsidDel="00787A80" w:rsidRDefault="008923DE" w:rsidP="008923DE">
      <w:pPr>
        <w:pStyle w:val="BodyTextNumbered"/>
        <w:rPr>
          <w:ins w:id="51" w:author="TEBA 061225" w:date="2025-06-09T13:12:00Z"/>
          <w:del w:id="52" w:author="Oncor 082025" w:date="2025-08-10T09:42:00Z"/>
          <w:color w:val="000000"/>
          <w:sz w:val="27"/>
          <w:szCs w:val="27"/>
        </w:rPr>
      </w:pPr>
      <w:ins w:id="53" w:author="TEBA 061225" w:date="2025-06-09T13:12:00Z">
        <w:del w:id="54" w:author="Oncor 082025" w:date="2025-08-10T09:42:00Z">
          <w:r w:rsidDel="00787A80">
            <w:delText>(5)</w:delText>
          </w:r>
          <w:r w:rsidDel="00787A80">
            <w:tab/>
            <w:delText xml:space="preserve">ERCOT may use its reasonable judgment to recommend grid enhancing technologies or advanced conductors that would lower the cost and/or increase the benefits of the proposed project. </w:delText>
          </w:r>
        </w:del>
      </w:ins>
    </w:p>
    <w:p w14:paraId="68B31ACF" w14:textId="77777777" w:rsidR="008923DE" w:rsidRPr="00DF0CBE" w:rsidRDefault="008923DE" w:rsidP="00BC465F">
      <w:pPr>
        <w:pStyle w:val="BodyTextNumbered"/>
        <w:rPr>
          <w:color w:val="000000"/>
          <w:sz w:val="27"/>
          <w:szCs w:val="27"/>
        </w:rPr>
      </w:pPr>
    </w:p>
    <w:sectPr w:rsidR="008923DE" w:rsidRPr="00DF0CBE">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08-20T09:32:00Z" w:initials="BA">
    <w:p w14:paraId="37C9B4D6" w14:textId="77777777" w:rsidR="00DF1F9F" w:rsidRDefault="00DF1F9F" w:rsidP="00DF1F9F">
      <w:pPr>
        <w:pStyle w:val="CommentText"/>
      </w:pPr>
      <w:r>
        <w:rPr>
          <w:rStyle w:val="CommentReference"/>
        </w:rPr>
        <w:annotationRef/>
      </w:r>
      <w:r>
        <w:t>Please Note NPRR1280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C9B4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7665A1" w16cex:dateUtc="2025-08-20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C9B4D6" w16cid:durableId="027665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690D1" w14:textId="77777777" w:rsidR="00B1084D" w:rsidRDefault="00B1084D">
      <w:r>
        <w:separator/>
      </w:r>
    </w:p>
  </w:endnote>
  <w:endnote w:type="continuationSeparator" w:id="0">
    <w:p w14:paraId="43088EF3" w14:textId="77777777" w:rsidR="00B1084D" w:rsidRDefault="00B10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60CC70A" w:rsidR="00D176CF" w:rsidRDefault="00577B00">
    <w:pPr>
      <w:pStyle w:val="Footer"/>
      <w:tabs>
        <w:tab w:val="clear" w:pos="4320"/>
        <w:tab w:val="clear" w:pos="8640"/>
        <w:tab w:val="right" w:pos="9360"/>
      </w:tabs>
      <w:rPr>
        <w:rFonts w:ascii="Arial" w:hAnsi="Arial" w:cs="Arial"/>
        <w:sz w:val="18"/>
      </w:rPr>
    </w:pPr>
    <w:r>
      <w:rPr>
        <w:rFonts w:ascii="Arial" w:hAnsi="Arial" w:cs="Arial"/>
        <w:sz w:val="18"/>
      </w:rPr>
      <w:t>1274</w:t>
    </w:r>
    <w:r w:rsidR="00D176CF">
      <w:rPr>
        <w:rFonts w:ascii="Arial" w:hAnsi="Arial" w:cs="Arial"/>
        <w:sz w:val="18"/>
      </w:rPr>
      <w:t>NPRR</w:t>
    </w:r>
    <w:r w:rsidR="00D12971">
      <w:rPr>
        <w:rFonts w:ascii="Arial" w:hAnsi="Arial" w:cs="Arial"/>
        <w:sz w:val="18"/>
      </w:rPr>
      <w:t>-</w:t>
    </w:r>
    <w:r w:rsidR="00D31381">
      <w:rPr>
        <w:rFonts w:ascii="Arial" w:hAnsi="Arial" w:cs="Arial"/>
        <w:sz w:val="18"/>
      </w:rPr>
      <w:t>18</w:t>
    </w:r>
    <w:r w:rsidR="00D12971">
      <w:rPr>
        <w:rFonts w:ascii="Arial" w:hAnsi="Arial" w:cs="Arial"/>
        <w:sz w:val="18"/>
      </w:rPr>
      <w:t xml:space="preserve"> </w:t>
    </w:r>
    <w:r w:rsidR="005A20D9">
      <w:rPr>
        <w:rFonts w:ascii="Arial" w:hAnsi="Arial" w:cs="Arial"/>
        <w:sz w:val="18"/>
      </w:rPr>
      <w:t>TAC</w:t>
    </w:r>
    <w:r w:rsidR="00243502">
      <w:rPr>
        <w:rFonts w:ascii="Arial" w:hAnsi="Arial" w:cs="Arial"/>
        <w:sz w:val="18"/>
      </w:rPr>
      <w:t xml:space="preserve"> Report</w:t>
    </w:r>
    <w:r w:rsidR="00047190">
      <w:rPr>
        <w:rFonts w:ascii="Arial" w:hAnsi="Arial" w:cs="Arial"/>
        <w:sz w:val="18"/>
      </w:rPr>
      <w:t xml:space="preserve"> </w:t>
    </w:r>
    <w:r w:rsidR="00816791">
      <w:rPr>
        <w:rFonts w:ascii="Arial" w:hAnsi="Arial" w:cs="Arial"/>
        <w:sz w:val="18"/>
      </w:rPr>
      <w:t>111</w:t>
    </w:r>
    <w:r w:rsidR="005A20D9">
      <w:rPr>
        <w:rFonts w:ascii="Arial" w:hAnsi="Arial" w:cs="Arial"/>
        <w:sz w:val="18"/>
      </w:rPr>
      <w:t>9</w:t>
    </w:r>
    <w:r w:rsidR="00377AB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97CDC" w14:textId="77777777" w:rsidR="00B1084D" w:rsidRDefault="00B1084D">
      <w:r>
        <w:separator/>
      </w:r>
    </w:p>
  </w:footnote>
  <w:footnote w:type="continuationSeparator" w:id="0">
    <w:p w14:paraId="15898B62" w14:textId="77777777" w:rsidR="00B1084D" w:rsidRDefault="00B10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337D9BC" w:rsidR="00D176CF" w:rsidRDefault="005A20D9" w:rsidP="006E4597">
    <w:pPr>
      <w:pStyle w:val="Header"/>
      <w:jc w:val="center"/>
      <w:rPr>
        <w:sz w:val="32"/>
      </w:rPr>
    </w:pPr>
    <w:r>
      <w:rPr>
        <w:sz w:val="32"/>
      </w:rPr>
      <w:t>TAC</w:t>
    </w:r>
    <w:r w:rsidR="0024350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53720"/>
    <w:multiLevelType w:val="hybridMultilevel"/>
    <w:tmpl w:val="29680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0C4BEF"/>
    <w:multiLevelType w:val="hybridMultilevel"/>
    <w:tmpl w:val="8C68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A3237D"/>
    <w:multiLevelType w:val="hybridMultilevel"/>
    <w:tmpl w:val="3C02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D58BA"/>
    <w:multiLevelType w:val="hybridMultilevel"/>
    <w:tmpl w:val="352C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15410847">
    <w:abstractNumId w:val="0"/>
  </w:num>
  <w:num w:numId="2" w16cid:durableId="657074688">
    <w:abstractNumId w:val="15"/>
  </w:num>
  <w:num w:numId="3" w16cid:durableId="2039045186">
    <w:abstractNumId w:val="16"/>
  </w:num>
  <w:num w:numId="4" w16cid:durableId="2017413451">
    <w:abstractNumId w:val="1"/>
  </w:num>
  <w:num w:numId="5" w16cid:durableId="1441876797">
    <w:abstractNumId w:val="11"/>
  </w:num>
  <w:num w:numId="6" w16cid:durableId="1204640127">
    <w:abstractNumId w:val="11"/>
  </w:num>
  <w:num w:numId="7" w16cid:durableId="156238726">
    <w:abstractNumId w:val="11"/>
  </w:num>
  <w:num w:numId="8" w16cid:durableId="768702192">
    <w:abstractNumId w:val="11"/>
  </w:num>
  <w:num w:numId="9" w16cid:durableId="432020870">
    <w:abstractNumId w:val="11"/>
  </w:num>
  <w:num w:numId="10" w16cid:durableId="418646162">
    <w:abstractNumId w:val="11"/>
  </w:num>
  <w:num w:numId="11" w16cid:durableId="60905525">
    <w:abstractNumId w:val="11"/>
  </w:num>
  <w:num w:numId="12" w16cid:durableId="1042054820">
    <w:abstractNumId w:val="11"/>
  </w:num>
  <w:num w:numId="13" w16cid:durableId="833179972">
    <w:abstractNumId w:val="11"/>
  </w:num>
  <w:num w:numId="14" w16cid:durableId="989215789">
    <w:abstractNumId w:val="4"/>
  </w:num>
  <w:num w:numId="15" w16cid:durableId="28603539">
    <w:abstractNumId w:val="10"/>
  </w:num>
  <w:num w:numId="16" w16cid:durableId="571162878">
    <w:abstractNumId w:val="13"/>
  </w:num>
  <w:num w:numId="17" w16cid:durableId="1831678258">
    <w:abstractNumId w:val="14"/>
  </w:num>
  <w:num w:numId="18" w16cid:durableId="968903561">
    <w:abstractNumId w:val="6"/>
  </w:num>
  <w:num w:numId="19" w16cid:durableId="1965383464">
    <w:abstractNumId w:val="12"/>
  </w:num>
  <w:num w:numId="20" w16cid:durableId="1839735497">
    <w:abstractNumId w:val="2"/>
  </w:num>
  <w:num w:numId="21" w16cid:durableId="619651849">
    <w:abstractNumId w:val="8"/>
  </w:num>
  <w:num w:numId="22" w16cid:durableId="60445592">
    <w:abstractNumId w:val="3"/>
  </w:num>
  <w:num w:numId="23" w16cid:durableId="676031821">
    <w:abstractNumId w:val="5"/>
  </w:num>
  <w:num w:numId="24" w16cid:durableId="1341473629">
    <w:abstractNumId w:val="7"/>
  </w:num>
  <w:num w:numId="25" w16cid:durableId="2432204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rson w15:author="Oncor 051425">
    <w15:presenceInfo w15:providerId="None" w15:userId="Oncor 051425"/>
  </w15:person>
  <w15:person w15:author="TEBA 061225">
    <w15:presenceInfo w15:providerId="None" w15:userId="TEBA 061225"/>
  </w15:person>
  <w15:person w15:author="Oncor 082025">
    <w15:presenceInfo w15:providerId="None" w15:userId="Oncor 082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BA"/>
    <w:rsid w:val="00021ED2"/>
    <w:rsid w:val="000364C8"/>
    <w:rsid w:val="00042CE3"/>
    <w:rsid w:val="00045F24"/>
    <w:rsid w:val="00047190"/>
    <w:rsid w:val="000520FA"/>
    <w:rsid w:val="00060A5A"/>
    <w:rsid w:val="00064B44"/>
    <w:rsid w:val="00067FE2"/>
    <w:rsid w:val="00070716"/>
    <w:rsid w:val="0007682E"/>
    <w:rsid w:val="000821E9"/>
    <w:rsid w:val="00083CEA"/>
    <w:rsid w:val="0008655C"/>
    <w:rsid w:val="00091A1B"/>
    <w:rsid w:val="0009420C"/>
    <w:rsid w:val="00096D9F"/>
    <w:rsid w:val="000A1604"/>
    <w:rsid w:val="000C6528"/>
    <w:rsid w:val="000C7E8F"/>
    <w:rsid w:val="000D1AEB"/>
    <w:rsid w:val="000D3E64"/>
    <w:rsid w:val="000E6055"/>
    <w:rsid w:val="000F13C5"/>
    <w:rsid w:val="00105A36"/>
    <w:rsid w:val="001131EC"/>
    <w:rsid w:val="00116371"/>
    <w:rsid w:val="0012183B"/>
    <w:rsid w:val="001229FA"/>
    <w:rsid w:val="00127393"/>
    <w:rsid w:val="001313B4"/>
    <w:rsid w:val="0013478D"/>
    <w:rsid w:val="00137777"/>
    <w:rsid w:val="0014225C"/>
    <w:rsid w:val="0014546D"/>
    <w:rsid w:val="001457B5"/>
    <w:rsid w:val="001500D9"/>
    <w:rsid w:val="00152B8F"/>
    <w:rsid w:val="00156DB7"/>
    <w:rsid w:val="00157228"/>
    <w:rsid w:val="00160C3C"/>
    <w:rsid w:val="00160F70"/>
    <w:rsid w:val="00176375"/>
    <w:rsid w:val="0017783C"/>
    <w:rsid w:val="00182C8E"/>
    <w:rsid w:val="001875B3"/>
    <w:rsid w:val="001914D3"/>
    <w:rsid w:val="0019314C"/>
    <w:rsid w:val="00195447"/>
    <w:rsid w:val="001A18EB"/>
    <w:rsid w:val="001D1F15"/>
    <w:rsid w:val="001D2646"/>
    <w:rsid w:val="001E4FAA"/>
    <w:rsid w:val="001F38F0"/>
    <w:rsid w:val="001F444A"/>
    <w:rsid w:val="001F4D30"/>
    <w:rsid w:val="001F67A2"/>
    <w:rsid w:val="002025BE"/>
    <w:rsid w:val="002027DA"/>
    <w:rsid w:val="002054B2"/>
    <w:rsid w:val="00210B38"/>
    <w:rsid w:val="002111C1"/>
    <w:rsid w:val="00217FB7"/>
    <w:rsid w:val="00221F69"/>
    <w:rsid w:val="00223BAA"/>
    <w:rsid w:val="002260FA"/>
    <w:rsid w:val="002306ED"/>
    <w:rsid w:val="00237430"/>
    <w:rsid w:val="00242E35"/>
    <w:rsid w:val="00243502"/>
    <w:rsid w:val="00243770"/>
    <w:rsid w:val="00247D1D"/>
    <w:rsid w:val="00250195"/>
    <w:rsid w:val="002541FD"/>
    <w:rsid w:val="0025420B"/>
    <w:rsid w:val="00261130"/>
    <w:rsid w:val="0026307D"/>
    <w:rsid w:val="00270557"/>
    <w:rsid w:val="0027205E"/>
    <w:rsid w:val="00275677"/>
    <w:rsid w:val="00276A99"/>
    <w:rsid w:val="00286AD9"/>
    <w:rsid w:val="002913F0"/>
    <w:rsid w:val="002966F3"/>
    <w:rsid w:val="002A43EC"/>
    <w:rsid w:val="002B0C07"/>
    <w:rsid w:val="002B69F3"/>
    <w:rsid w:val="002B763A"/>
    <w:rsid w:val="002C3879"/>
    <w:rsid w:val="002D382A"/>
    <w:rsid w:val="002D4B3F"/>
    <w:rsid w:val="002F1EDD"/>
    <w:rsid w:val="003013F2"/>
    <w:rsid w:val="0030232A"/>
    <w:rsid w:val="00304AA6"/>
    <w:rsid w:val="0030694A"/>
    <w:rsid w:val="003069F4"/>
    <w:rsid w:val="00314DB2"/>
    <w:rsid w:val="003606E1"/>
    <w:rsid w:val="00360920"/>
    <w:rsid w:val="00377AB7"/>
    <w:rsid w:val="0038226C"/>
    <w:rsid w:val="00384077"/>
    <w:rsid w:val="00384709"/>
    <w:rsid w:val="00386C35"/>
    <w:rsid w:val="003974C9"/>
    <w:rsid w:val="003A3D77"/>
    <w:rsid w:val="003A5332"/>
    <w:rsid w:val="003B0D3F"/>
    <w:rsid w:val="003B10F8"/>
    <w:rsid w:val="003B213F"/>
    <w:rsid w:val="003B5148"/>
    <w:rsid w:val="003B5AED"/>
    <w:rsid w:val="003C274C"/>
    <w:rsid w:val="003C5C3B"/>
    <w:rsid w:val="003C6B7B"/>
    <w:rsid w:val="003D1744"/>
    <w:rsid w:val="003D3500"/>
    <w:rsid w:val="003D48D8"/>
    <w:rsid w:val="003D6827"/>
    <w:rsid w:val="003E746E"/>
    <w:rsid w:val="003F0D56"/>
    <w:rsid w:val="004074AA"/>
    <w:rsid w:val="004135BD"/>
    <w:rsid w:val="0042520F"/>
    <w:rsid w:val="004302A4"/>
    <w:rsid w:val="00431822"/>
    <w:rsid w:val="004463BA"/>
    <w:rsid w:val="00451317"/>
    <w:rsid w:val="00455311"/>
    <w:rsid w:val="00461D45"/>
    <w:rsid w:val="00471327"/>
    <w:rsid w:val="004822D4"/>
    <w:rsid w:val="0048761B"/>
    <w:rsid w:val="00490D01"/>
    <w:rsid w:val="00492239"/>
    <w:rsid w:val="0049290B"/>
    <w:rsid w:val="0049541A"/>
    <w:rsid w:val="004A0822"/>
    <w:rsid w:val="004A4451"/>
    <w:rsid w:val="004B0EB0"/>
    <w:rsid w:val="004B2CBE"/>
    <w:rsid w:val="004C1C53"/>
    <w:rsid w:val="004C5E87"/>
    <w:rsid w:val="004D34D7"/>
    <w:rsid w:val="004D3958"/>
    <w:rsid w:val="005008DF"/>
    <w:rsid w:val="0050406B"/>
    <w:rsid w:val="005045D0"/>
    <w:rsid w:val="00510561"/>
    <w:rsid w:val="00514E70"/>
    <w:rsid w:val="005274C3"/>
    <w:rsid w:val="0053010C"/>
    <w:rsid w:val="00532ED4"/>
    <w:rsid w:val="00534C6C"/>
    <w:rsid w:val="005425A0"/>
    <w:rsid w:val="0054572A"/>
    <w:rsid w:val="005523E0"/>
    <w:rsid w:val="00555554"/>
    <w:rsid w:val="00563E08"/>
    <w:rsid w:val="00572A62"/>
    <w:rsid w:val="00577B00"/>
    <w:rsid w:val="00583600"/>
    <w:rsid w:val="005841C0"/>
    <w:rsid w:val="00586AAB"/>
    <w:rsid w:val="0059260F"/>
    <w:rsid w:val="005927A2"/>
    <w:rsid w:val="005979AE"/>
    <w:rsid w:val="005A20D9"/>
    <w:rsid w:val="005A4964"/>
    <w:rsid w:val="005A79EE"/>
    <w:rsid w:val="005B2408"/>
    <w:rsid w:val="005B29E4"/>
    <w:rsid w:val="005B5D54"/>
    <w:rsid w:val="005C2336"/>
    <w:rsid w:val="005D4663"/>
    <w:rsid w:val="005D5D8D"/>
    <w:rsid w:val="005E205C"/>
    <w:rsid w:val="005E5074"/>
    <w:rsid w:val="005F39E4"/>
    <w:rsid w:val="005F3EDA"/>
    <w:rsid w:val="006006D9"/>
    <w:rsid w:val="006023C1"/>
    <w:rsid w:val="00612E4F"/>
    <w:rsid w:val="00613501"/>
    <w:rsid w:val="00615D5E"/>
    <w:rsid w:val="00622E99"/>
    <w:rsid w:val="00624600"/>
    <w:rsid w:val="00625E5D"/>
    <w:rsid w:val="00645446"/>
    <w:rsid w:val="00646A23"/>
    <w:rsid w:val="00650305"/>
    <w:rsid w:val="006515E0"/>
    <w:rsid w:val="00653F28"/>
    <w:rsid w:val="00657C61"/>
    <w:rsid w:val="00660651"/>
    <w:rsid w:val="006612E5"/>
    <w:rsid w:val="006617DE"/>
    <w:rsid w:val="0066370F"/>
    <w:rsid w:val="00670E63"/>
    <w:rsid w:val="00672085"/>
    <w:rsid w:val="00676D9A"/>
    <w:rsid w:val="00681EF1"/>
    <w:rsid w:val="0068343E"/>
    <w:rsid w:val="006A0784"/>
    <w:rsid w:val="006A5076"/>
    <w:rsid w:val="006A697B"/>
    <w:rsid w:val="006B0CAA"/>
    <w:rsid w:val="006B4DDE"/>
    <w:rsid w:val="006B58DD"/>
    <w:rsid w:val="006C0D40"/>
    <w:rsid w:val="006D5765"/>
    <w:rsid w:val="006E2B13"/>
    <w:rsid w:val="006E344C"/>
    <w:rsid w:val="006E4597"/>
    <w:rsid w:val="006F444F"/>
    <w:rsid w:val="00701A4A"/>
    <w:rsid w:val="00707C23"/>
    <w:rsid w:val="00711AED"/>
    <w:rsid w:val="00732083"/>
    <w:rsid w:val="00734CC2"/>
    <w:rsid w:val="00743968"/>
    <w:rsid w:val="00743F7F"/>
    <w:rsid w:val="00751CF2"/>
    <w:rsid w:val="00764EC1"/>
    <w:rsid w:val="00765F2F"/>
    <w:rsid w:val="007660B8"/>
    <w:rsid w:val="00770F9F"/>
    <w:rsid w:val="0077336A"/>
    <w:rsid w:val="00781054"/>
    <w:rsid w:val="00782642"/>
    <w:rsid w:val="00785415"/>
    <w:rsid w:val="00786294"/>
    <w:rsid w:val="00787A80"/>
    <w:rsid w:val="00790965"/>
    <w:rsid w:val="00791CB9"/>
    <w:rsid w:val="00793130"/>
    <w:rsid w:val="0079598E"/>
    <w:rsid w:val="00797DEE"/>
    <w:rsid w:val="007A1BE1"/>
    <w:rsid w:val="007A454C"/>
    <w:rsid w:val="007B3233"/>
    <w:rsid w:val="007B3E91"/>
    <w:rsid w:val="007B4953"/>
    <w:rsid w:val="007B5A42"/>
    <w:rsid w:val="007C199B"/>
    <w:rsid w:val="007D27D3"/>
    <w:rsid w:val="007D2CED"/>
    <w:rsid w:val="007D3073"/>
    <w:rsid w:val="007D3575"/>
    <w:rsid w:val="007D64B9"/>
    <w:rsid w:val="007D72D4"/>
    <w:rsid w:val="007E0452"/>
    <w:rsid w:val="007E1303"/>
    <w:rsid w:val="007E226C"/>
    <w:rsid w:val="007F215F"/>
    <w:rsid w:val="007F6069"/>
    <w:rsid w:val="00802787"/>
    <w:rsid w:val="008070C0"/>
    <w:rsid w:val="00811C12"/>
    <w:rsid w:val="008127D0"/>
    <w:rsid w:val="00816791"/>
    <w:rsid w:val="008310B1"/>
    <w:rsid w:val="00834388"/>
    <w:rsid w:val="008370D7"/>
    <w:rsid w:val="00842192"/>
    <w:rsid w:val="00845778"/>
    <w:rsid w:val="008561BB"/>
    <w:rsid w:val="008566A9"/>
    <w:rsid w:val="008756E4"/>
    <w:rsid w:val="00887E28"/>
    <w:rsid w:val="008923DE"/>
    <w:rsid w:val="008A215E"/>
    <w:rsid w:val="008B4914"/>
    <w:rsid w:val="008C2D1A"/>
    <w:rsid w:val="008D0E28"/>
    <w:rsid w:val="008D41A2"/>
    <w:rsid w:val="008D5C3A"/>
    <w:rsid w:val="008E2870"/>
    <w:rsid w:val="008E6DA2"/>
    <w:rsid w:val="008F6DD5"/>
    <w:rsid w:val="0090399F"/>
    <w:rsid w:val="00907B1E"/>
    <w:rsid w:val="00932BA2"/>
    <w:rsid w:val="00943AFD"/>
    <w:rsid w:val="00944265"/>
    <w:rsid w:val="00945F1B"/>
    <w:rsid w:val="00951ADC"/>
    <w:rsid w:val="00960B7E"/>
    <w:rsid w:val="00963A51"/>
    <w:rsid w:val="009728C7"/>
    <w:rsid w:val="00983B6E"/>
    <w:rsid w:val="0098580B"/>
    <w:rsid w:val="00987189"/>
    <w:rsid w:val="00991BE4"/>
    <w:rsid w:val="00992913"/>
    <w:rsid w:val="009936F8"/>
    <w:rsid w:val="009A3772"/>
    <w:rsid w:val="009D17F0"/>
    <w:rsid w:val="009F616B"/>
    <w:rsid w:val="00A029AE"/>
    <w:rsid w:val="00A16296"/>
    <w:rsid w:val="00A22D2E"/>
    <w:rsid w:val="00A26BEE"/>
    <w:rsid w:val="00A31D1C"/>
    <w:rsid w:val="00A37979"/>
    <w:rsid w:val="00A42796"/>
    <w:rsid w:val="00A5178E"/>
    <w:rsid w:val="00A5311D"/>
    <w:rsid w:val="00A604E8"/>
    <w:rsid w:val="00A62D10"/>
    <w:rsid w:val="00A723EF"/>
    <w:rsid w:val="00A862C7"/>
    <w:rsid w:val="00A873B7"/>
    <w:rsid w:val="00AA510D"/>
    <w:rsid w:val="00AB5E7C"/>
    <w:rsid w:val="00AC29E2"/>
    <w:rsid w:val="00AC31EC"/>
    <w:rsid w:val="00AC7E86"/>
    <w:rsid w:val="00AD1745"/>
    <w:rsid w:val="00AD3B58"/>
    <w:rsid w:val="00AD3DBA"/>
    <w:rsid w:val="00AF09DE"/>
    <w:rsid w:val="00AF0D90"/>
    <w:rsid w:val="00AF2DC4"/>
    <w:rsid w:val="00AF56C6"/>
    <w:rsid w:val="00AF7CB2"/>
    <w:rsid w:val="00B032E8"/>
    <w:rsid w:val="00B07B82"/>
    <w:rsid w:val="00B1084D"/>
    <w:rsid w:val="00B238B8"/>
    <w:rsid w:val="00B2512D"/>
    <w:rsid w:val="00B25957"/>
    <w:rsid w:val="00B25E2F"/>
    <w:rsid w:val="00B354DB"/>
    <w:rsid w:val="00B464CF"/>
    <w:rsid w:val="00B57F96"/>
    <w:rsid w:val="00B62CF3"/>
    <w:rsid w:val="00B67892"/>
    <w:rsid w:val="00B77F05"/>
    <w:rsid w:val="00B94BA8"/>
    <w:rsid w:val="00BA300F"/>
    <w:rsid w:val="00BA4D33"/>
    <w:rsid w:val="00BB03F8"/>
    <w:rsid w:val="00BB15AF"/>
    <w:rsid w:val="00BC2D06"/>
    <w:rsid w:val="00BC465F"/>
    <w:rsid w:val="00BD33DE"/>
    <w:rsid w:val="00BD5EE5"/>
    <w:rsid w:val="00BF2C3D"/>
    <w:rsid w:val="00C00A0A"/>
    <w:rsid w:val="00C03826"/>
    <w:rsid w:val="00C12252"/>
    <w:rsid w:val="00C205D3"/>
    <w:rsid w:val="00C445F8"/>
    <w:rsid w:val="00C5725A"/>
    <w:rsid w:val="00C62ACD"/>
    <w:rsid w:val="00C63671"/>
    <w:rsid w:val="00C64F7D"/>
    <w:rsid w:val="00C672FB"/>
    <w:rsid w:val="00C744EB"/>
    <w:rsid w:val="00C82BEC"/>
    <w:rsid w:val="00C86B26"/>
    <w:rsid w:val="00C90702"/>
    <w:rsid w:val="00C917FF"/>
    <w:rsid w:val="00C92E5E"/>
    <w:rsid w:val="00C9766A"/>
    <w:rsid w:val="00CA0067"/>
    <w:rsid w:val="00CA1D60"/>
    <w:rsid w:val="00CB050F"/>
    <w:rsid w:val="00CB4AE1"/>
    <w:rsid w:val="00CC4F39"/>
    <w:rsid w:val="00CD544C"/>
    <w:rsid w:val="00CD65D8"/>
    <w:rsid w:val="00CD6A80"/>
    <w:rsid w:val="00CD7374"/>
    <w:rsid w:val="00CF4256"/>
    <w:rsid w:val="00D0472F"/>
    <w:rsid w:val="00D04FE8"/>
    <w:rsid w:val="00D12971"/>
    <w:rsid w:val="00D16912"/>
    <w:rsid w:val="00D16947"/>
    <w:rsid w:val="00D176CF"/>
    <w:rsid w:val="00D17AD5"/>
    <w:rsid w:val="00D17B76"/>
    <w:rsid w:val="00D20E0C"/>
    <w:rsid w:val="00D271E3"/>
    <w:rsid w:val="00D31381"/>
    <w:rsid w:val="00D40FA1"/>
    <w:rsid w:val="00D4629F"/>
    <w:rsid w:val="00D47A80"/>
    <w:rsid w:val="00D51922"/>
    <w:rsid w:val="00D55202"/>
    <w:rsid w:val="00D63CB8"/>
    <w:rsid w:val="00D65FC8"/>
    <w:rsid w:val="00D66FF4"/>
    <w:rsid w:val="00D7682D"/>
    <w:rsid w:val="00D8301A"/>
    <w:rsid w:val="00D85807"/>
    <w:rsid w:val="00D86189"/>
    <w:rsid w:val="00D87349"/>
    <w:rsid w:val="00D906B4"/>
    <w:rsid w:val="00D91EE9"/>
    <w:rsid w:val="00D9627A"/>
    <w:rsid w:val="00D964DA"/>
    <w:rsid w:val="00D97220"/>
    <w:rsid w:val="00DA46CC"/>
    <w:rsid w:val="00DA634D"/>
    <w:rsid w:val="00DB7A22"/>
    <w:rsid w:val="00DC31E2"/>
    <w:rsid w:val="00DC58BC"/>
    <w:rsid w:val="00DD4F79"/>
    <w:rsid w:val="00DE06C8"/>
    <w:rsid w:val="00DE50CF"/>
    <w:rsid w:val="00DE7082"/>
    <w:rsid w:val="00DF0CBE"/>
    <w:rsid w:val="00DF1F9F"/>
    <w:rsid w:val="00E05CE3"/>
    <w:rsid w:val="00E065EA"/>
    <w:rsid w:val="00E14D47"/>
    <w:rsid w:val="00E1641C"/>
    <w:rsid w:val="00E23606"/>
    <w:rsid w:val="00E26085"/>
    <w:rsid w:val="00E26708"/>
    <w:rsid w:val="00E31763"/>
    <w:rsid w:val="00E318BD"/>
    <w:rsid w:val="00E3258A"/>
    <w:rsid w:val="00E34958"/>
    <w:rsid w:val="00E36051"/>
    <w:rsid w:val="00E37AB0"/>
    <w:rsid w:val="00E40D5D"/>
    <w:rsid w:val="00E7060F"/>
    <w:rsid w:val="00E71C39"/>
    <w:rsid w:val="00E906E0"/>
    <w:rsid w:val="00EA56E6"/>
    <w:rsid w:val="00EA694D"/>
    <w:rsid w:val="00EA7F74"/>
    <w:rsid w:val="00EC30A1"/>
    <w:rsid w:val="00EC335F"/>
    <w:rsid w:val="00EC48FB"/>
    <w:rsid w:val="00EC4CAB"/>
    <w:rsid w:val="00EC59F2"/>
    <w:rsid w:val="00ED3965"/>
    <w:rsid w:val="00ED3CCE"/>
    <w:rsid w:val="00EF0752"/>
    <w:rsid w:val="00EF232A"/>
    <w:rsid w:val="00EF6E45"/>
    <w:rsid w:val="00F05A69"/>
    <w:rsid w:val="00F0790F"/>
    <w:rsid w:val="00F102C6"/>
    <w:rsid w:val="00F11047"/>
    <w:rsid w:val="00F229F3"/>
    <w:rsid w:val="00F22FC6"/>
    <w:rsid w:val="00F23728"/>
    <w:rsid w:val="00F269A7"/>
    <w:rsid w:val="00F40425"/>
    <w:rsid w:val="00F43FFD"/>
    <w:rsid w:val="00F44236"/>
    <w:rsid w:val="00F52517"/>
    <w:rsid w:val="00F65DE9"/>
    <w:rsid w:val="00F74E46"/>
    <w:rsid w:val="00F76136"/>
    <w:rsid w:val="00F766DD"/>
    <w:rsid w:val="00F80941"/>
    <w:rsid w:val="00F90242"/>
    <w:rsid w:val="00FA3C5E"/>
    <w:rsid w:val="00FA57B2"/>
    <w:rsid w:val="00FB0518"/>
    <w:rsid w:val="00FB384C"/>
    <w:rsid w:val="00FB509B"/>
    <w:rsid w:val="00FC313E"/>
    <w:rsid w:val="00FC357F"/>
    <w:rsid w:val="00FC3D4B"/>
    <w:rsid w:val="00FC6312"/>
    <w:rsid w:val="00FE36E3"/>
    <w:rsid w:val="00FE5088"/>
    <w:rsid w:val="00FE6B01"/>
    <w:rsid w:val="00FF2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E26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1001235">
      <w:bodyDiv w:val="1"/>
      <w:marLeft w:val="0"/>
      <w:marRight w:val="0"/>
      <w:marTop w:val="0"/>
      <w:marBottom w:val="0"/>
      <w:divBdr>
        <w:top w:val="none" w:sz="0" w:space="0" w:color="auto"/>
        <w:left w:val="none" w:sz="0" w:space="0" w:color="auto"/>
        <w:bottom w:val="none" w:sz="0" w:space="0" w:color="auto"/>
        <w:right w:val="none" w:sz="0" w:space="0" w:color="auto"/>
      </w:divBdr>
    </w:div>
    <w:div w:id="52174260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21321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oter" Target="footer1.xm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image" Target="media/image6.wmf"/><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4" TargetMode="External"/><Relationship Id="rId24" Type="http://schemas.openxmlformats.org/officeDocument/2006/relationships/control" Target="activeX/activeX7.xml"/><Relationship Id="rId32" Type="http://schemas.openxmlformats.org/officeDocument/2006/relationships/hyperlink" Target="mailto:Robert.Golen@ercot.com" TargetMode="External"/><Relationship Id="rId37" Type="http://schemas.microsoft.com/office/2018/08/relationships/commentsExtensible" Target="commentsExtensible.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1b0b517c0cd9fc39e65ed26e03edff46">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bf9ae67d26c008334ecaf6f31f092ab1"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AF60E2-DA11-441C-8C33-EE4AB129CF28}">
  <ds:schemaRefs>
    <ds:schemaRef ds:uri="http://schemas.microsoft.com/office/2006/documentManagement/types"/>
    <ds:schemaRef ds:uri="http://purl.org/dc/terms/"/>
    <ds:schemaRef ds:uri="cab09d9c-5730-44ce-a74a-32ebb28ed15c"/>
    <ds:schemaRef ds:uri="http://schemas.microsoft.com/office/infopath/2007/PartnerControls"/>
    <ds:schemaRef ds:uri="http://schemas.microsoft.com/office/2006/metadata/properties"/>
    <ds:schemaRef ds:uri="http://purl.org/dc/elements/1.1/"/>
    <ds:schemaRef ds:uri="http://www.w3.org/XML/1998/namespace"/>
    <ds:schemaRef ds:uri="http://schemas.openxmlformats.org/package/2006/metadata/core-properties"/>
    <ds:schemaRef ds:uri="e50c2e4a-fb1d-4161-81b9-5623c3f0c82b"/>
    <ds:schemaRef ds:uri="http://purl.org/dc/dcmitype/"/>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3653D609-81A0-443C-A591-A9BDA4140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A892CB-5172-4899-A6B6-2A6C3551B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1533</Words>
  <Characters>9644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2025-11-21T04:20:00Z</dcterms:created>
  <dcterms:modified xsi:type="dcterms:W3CDTF">2025-11-21T04:21:00Z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